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59CA" w14:textId="77777777" w:rsidR="00CD72C9" w:rsidRPr="00BF51EC" w:rsidRDefault="00CD72C9" w:rsidP="00CD72C9">
      <w:pPr>
        <w:keepNext/>
        <w:keepLines/>
        <w:suppressLineNumbers/>
        <w:ind w:left="4932" w:firstLine="708"/>
        <w:rPr>
          <w:rFonts w:ascii="Times New Roman" w:eastAsia="SimSun" w:hAnsi="Times New Roman" w:cs="Times New Roman"/>
          <w:b/>
          <w:bCs/>
          <w:kern w:val="1"/>
          <w:sz w:val="24"/>
          <w:szCs w:val="24"/>
          <w:lang w:eastAsia="zh-CN" w:bidi="hi-IN"/>
        </w:rPr>
      </w:pPr>
      <w:r w:rsidRPr="00BF51EC">
        <w:rPr>
          <w:rFonts w:ascii="Times New Roman" w:eastAsia="SimSun" w:hAnsi="Times New Roman" w:cs="Times New Roman"/>
          <w:b/>
          <w:bCs/>
          <w:kern w:val="1"/>
          <w:sz w:val="24"/>
          <w:szCs w:val="24"/>
          <w:lang w:eastAsia="zh-CN" w:bidi="hi-IN"/>
        </w:rPr>
        <w:t xml:space="preserve">ASUTUSESISESEKS </w:t>
      </w:r>
    </w:p>
    <w:p w14:paraId="6BAF3F52" w14:textId="77777777" w:rsidR="00CD72C9" w:rsidRPr="00BF51EC" w:rsidRDefault="00CD72C9" w:rsidP="00CD72C9">
      <w:pPr>
        <w:keepNext/>
        <w:keepLines/>
        <w:suppressLineNumbers/>
        <w:ind w:left="5664"/>
        <w:rPr>
          <w:rFonts w:ascii="Times New Roman" w:eastAsia="SimSun" w:hAnsi="Times New Roman" w:cs="Times New Roman"/>
          <w:b/>
          <w:bCs/>
          <w:kern w:val="1"/>
          <w:sz w:val="24"/>
          <w:szCs w:val="24"/>
          <w:lang w:eastAsia="zh-CN" w:bidi="hi-IN"/>
        </w:rPr>
      </w:pPr>
      <w:r w:rsidRPr="00BF51EC">
        <w:rPr>
          <w:rFonts w:ascii="Times New Roman" w:eastAsia="SimSun" w:hAnsi="Times New Roman" w:cs="Times New Roman"/>
          <w:b/>
          <w:bCs/>
          <w:kern w:val="1"/>
          <w:sz w:val="24"/>
          <w:szCs w:val="24"/>
          <w:lang w:eastAsia="zh-CN" w:bidi="hi-IN"/>
        </w:rPr>
        <w:t>KASUTAMISEKS</w:t>
      </w:r>
    </w:p>
    <w:p w14:paraId="3D1D1BAF" w14:textId="2671999E" w:rsidR="00CD72C9" w:rsidRPr="00BF51EC" w:rsidRDefault="00CD72C9" w:rsidP="00CD72C9">
      <w:pPr>
        <w:keepNext/>
        <w:keepLines/>
        <w:suppressLineNumbers/>
        <w:ind w:left="4956" w:firstLine="708"/>
        <w:rPr>
          <w:rFonts w:ascii="Times New Roman" w:eastAsia="SimSun" w:hAnsi="Times New Roman" w:cs="Times New Roman"/>
          <w:bCs/>
          <w:kern w:val="1"/>
          <w:sz w:val="24"/>
          <w:szCs w:val="24"/>
          <w:lang w:eastAsia="zh-CN" w:bidi="hi-IN"/>
        </w:rPr>
      </w:pPr>
      <w:r w:rsidRPr="00BF51EC">
        <w:rPr>
          <w:rFonts w:ascii="Times New Roman" w:eastAsia="SimSun" w:hAnsi="Times New Roman" w:cs="Times New Roman"/>
          <w:bCs/>
          <w:kern w:val="1"/>
          <w:sz w:val="24"/>
          <w:szCs w:val="24"/>
          <w:lang w:eastAsia="zh-CN" w:bidi="hi-IN"/>
        </w:rPr>
        <w:t xml:space="preserve">Märge tehtud: </w:t>
      </w:r>
      <w:r w:rsidR="00372B3B" w:rsidRPr="00BF51EC">
        <w:rPr>
          <w:rFonts w:ascii="Times New Roman" w:eastAsia="SimSun" w:hAnsi="Times New Roman" w:cs="Times New Roman"/>
          <w:bCs/>
          <w:kern w:val="1"/>
          <w:sz w:val="24"/>
          <w:szCs w:val="24"/>
          <w:lang w:eastAsia="zh-CN" w:bidi="hi-IN"/>
        </w:rPr>
        <w:t>09.11.2023</w:t>
      </w:r>
    </w:p>
    <w:p w14:paraId="20BBE75C" w14:textId="5284F9DE" w:rsidR="00CD72C9" w:rsidRPr="00BF51EC" w:rsidRDefault="00CD72C9" w:rsidP="00372B3B">
      <w:pPr>
        <w:keepNext/>
        <w:keepLines/>
        <w:suppressLineNumbers/>
        <w:ind w:left="5664"/>
        <w:rPr>
          <w:rFonts w:ascii="Times New Roman" w:eastAsia="SimSun" w:hAnsi="Times New Roman" w:cs="Times New Roman"/>
          <w:bCs/>
          <w:kern w:val="1"/>
          <w:sz w:val="24"/>
          <w:szCs w:val="24"/>
          <w:lang w:eastAsia="zh-CN" w:bidi="hi-IN"/>
        </w:rPr>
      </w:pPr>
      <w:r w:rsidRPr="00BF51EC">
        <w:rPr>
          <w:rFonts w:ascii="Times New Roman" w:eastAsia="SimSun" w:hAnsi="Times New Roman" w:cs="Times New Roman"/>
          <w:bCs/>
          <w:kern w:val="1"/>
          <w:sz w:val="24"/>
          <w:szCs w:val="24"/>
          <w:lang w:eastAsia="zh-CN" w:bidi="hi-IN"/>
        </w:rPr>
        <w:t>Kehtib kuni</w:t>
      </w:r>
      <w:r w:rsidR="00372B3B" w:rsidRPr="00BF51EC">
        <w:rPr>
          <w:rFonts w:ascii="Times New Roman" w:eastAsia="SimSun" w:hAnsi="Times New Roman" w:cs="Times New Roman"/>
          <w:bCs/>
          <w:kern w:val="1"/>
          <w:sz w:val="24"/>
          <w:szCs w:val="24"/>
          <w:lang w:eastAsia="zh-CN" w:bidi="hi-IN"/>
        </w:rPr>
        <w:t xml:space="preserve"> kooskõlastamiseks esitamiseni.</w:t>
      </w:r>
    </w:p>
    <w:p w14:paraId="63A785A4" w14:textId="58862668" w:rsidR="00CD72C9" w:rsidRPr="00BF51EC" w:rsidRDefault="00CD72C9" w:rsidP="00CD72C9">
      <w:pPr>
        <w:keepNext/>
        <w:keepLines/>
        <w:suppressLineNumbers/>
        <w:ind w:left="4956" w:firstLine="708"/>
        <w:rPr>
          <w:rFonts w:ascii="Times New Roman" w:eastAsia="SimSun" w:hAnsi="Times New Roman" w:cs="Times New Roman"/>
          <w:bCs/>
          <w:kern w:val="1"/>
          <w:sz w:val="24"/>
          <w:szCs w:val="24"/>
          <w:lang w:eastAsia="zh-CN" w:bidi="hi-IN"/>
        </w:rPr>
      </w:pPr>
      <w:r w:rsidRPr="00BF51EC">
        <w:rPr>
          <w:rFonts w:ascii="Times New Roman" w:eastAsia="SimSun" w:hAnsi="Times New Roman" w:cs="Times New Roman"/>
          <w:bCs/>
          <w:kern w:val="1"/>
          <w:sz w:val="24"/>
          <w:szCs w:val="24"/>
          <w:lang w:eastAsia="zh-CN" w:bidi="hi-IN"/>
        </w:rPr>
        <w:t xml:space="preserve">Alus: </w:t>
      </w:r>
      <w:proofErr w:type="spellStart"/>
      <w:r w:rsidRPr="00BF51EC">
        <w:rPr>
          <w:rFonts w:ascii="Times New Roman" w:eastAsia="SimSun" w:hAnsi="Times New Roman" w:cs="Times New Roman"/>
          <w:bCs/>
          <w:kern w:val="1"/>
          <w:sz w:val="24"/>
          <w:szCs w:val="24"/>
          <w:lang w:eastAsia="zh-CN" w:bidi="hi-IN"/>
        </w:rPr>
        <w:t>AvTS</w:t>
      </w:r>
      <w:proofErr w:type="spellEnd"/>
      <w:r w:rsidRPr="00BF51EC">
        <w:rPr>
          <w:rFonts w:ascii="Times New Roman" w:eastAsia="SimSun" w:hAnsi="Times New Roman" w:cs="Times New Roman"/>
          <w:bCs/>
          <w:kern w:val="1"/>
          <w:sz w:val="24"/>
          <w:szCs w:val="24"/>
          <w:lang w:eastAsia="zh-CN" w:bidi="hi-IN"/>
        </w:rPr>
        <w:t xml:space="preserve"> § 35 lg 2 p 1</w:t>
      </w:r>
    </w:p>
    <w:p w14:paraId="2CBEE0E3" w14:textId="77777777" w:rsidR="00CD72C9" w:rsidRPr="00BF51EC" w:rsidRDefault="00CD72C9" w:rsidP="00CD72C9">
      <w:pPr>
        <w:keepNext/>
        <w:keepLines/>
        <w:suppressLineNumbers/>
        <w:ind w:left="5664"/>
        <w:rPr>
          <w:rFonts w:ascii="Times New Roman" w:eastAsia="SimSun" w:hAnsi="Times New Roman" w:cs="Times New Roman"/>
          <w:bCs/>
          <w:kern w:val="1"/>
          <w:sz w:val="24"/>
          <w:szCs w:val="24"/>
          <w:lang w:eastAsia="zh-CN" w:bidi="hi-IN"/>
        </w:rPr>
      </w:pPr>
      <w:r w:rsidRPr="00BF51EC">
        <w:rPr>
          <w:rFonts w:ascii="Times New Roman" w:eastAsia="SimSun" w:hAnsi="Times New Roman" w:cs="Times New Roman"/>
          <w:bCs/>
          <w:kern w:val="1"/>
          <w:sz w:val="24"/>
          <w:szCs w:val="24"/>
          <w:lang w:eastAsia="zh-CN" w:bidi="hi-IN"/>
        </w:rPr>
        <w:t>Teabevaldaja: Regionaal- ja Põllumajandusministeerium</w:t>
      </w:r>
    </w:p>
    <w:p w14:paraId="115CB9D1" w14:textId="77777777" w:rsidR="00045FD5" w:rsidRPr="00BF51EC" w:rsidRDefault="00045FD5">
      <w:pPr>
        <w:rPr>
          <w:rFonts w:ascii="Times New Roman" w:hAnsi="Times New Roman" w:cs="Times New Roman"/>
          <w:sz w:val="24"/>
          <w:szCs w:val="24"/>
        </w:rPr>
      </w:pPr>
    </w:p>
    <w:p w14:paraId="3D546D2E" w14:textId="77777777" w:rsidR="000E1B93" w:rsidRPr="00BF51EC" w:rsidRDefault="000E1B93">
      <w:pPr>
        <w:rPr>
          <w:rFonts w:ascii="Times New Roman" w:hAnsi="Times New Roman" w:cs="Times New Roman"/>
          <w:sz w:val="24"/>
          <w:szCs w:val="24"/>
        </w:rPr>
      </w:pPr>
    </w:p>
    <w:p w14:paraId="5A8DCECA" w14:textId="426AE4B3" w:rsidR="00CD72C9" w:rsidRPr="00BF51EC" w:rsidRDefault="00CD72C9" w:rsidP="00372B3B">
      <w:pPr>
        <w:jc w:val="right"/>
        <w:rPr>
          <w:rFonts w:ascii="Times New Roman" w:hAnsi="Times New Roman" w:cs="Times New Roman"/>
          <w:sz w:val="24"/>
          <w:szCs w:val="24"/>
        </w:rPr>
      </w:pPr>
      <w:r w:rsidRPr="00BF51EC">
        <w:rPr>
          <w:rFonts w:ascii="Times New Roman" w:hAnsi="Times New Roman" w:cs="Times New Roman"/>
          <w:sz w:val="24"/>
          <w:szCs w:val="24"/>
        </w:rPr>
        <w:t>EELNÕU</w:t>
      </w:r>
    </w:p>
    <w:p w14:paraId="06F9467D" w14:textId="292E3282" w:rsidR="00CD72C9" w:rsidRPr="00BF51EC" w:rsidRDefault="00765350" w:rsidP="00372B3B">
      <w:pPr>
        <w:jc w:val="right"/>
        <w:rPr>
          <w:rFonts w:ascii="Times New Roman" w:hAnsi="Times New Roman" w:cs="Times New Roman"/>
          <w:sz w:val="24"/>
          <w:szCs w:val="24"/>
        </w:rPr>
      </w:pPr>
      <w:r>
        <w:rPr>
          <w:rFonts w:ascii="Times New Roman" w:hAnsi="Times New Roman" w:cs="Times New Roman"/>
          <w:sz w:val="24"/>
          <w:szCs w:val="24"/>
        </w:rPr>
        <w:t>3</w:t>
      </w:r>
      <w:r w:rsidR="00DF53EB">
        <w:rPr>
          <w:rFonts w:ascii="Times New Roman" w:hAnsi="Times New Roman" w:cs="Times New Roman"/>
          <w:sz w:val="24"/>
          <w:szCs w:val="24"/>
        </w:rPr>
        <w:t>0</w:t>
      </w:r>
      <w:r w:rsidR="00CD72C9" w:rsidRPr="00BF51EC">
        <w:rPr>
          <w:rFonts w:ascii="Times New Roman" w:hAnsi="Times New Roman" w:cs="Times New Roman"/>
          <w:sz w:val="24"/>
          <w:szCs w:val="24"/>
        </w:rPr>
        <w:t>.</w:t>
      </w:r>
      <w:r w:rsidR="00EF4D38" w:rsidRPr="00BF51EC">
        <w:rPr>
          <w:rFonts w:ascii="Times New Roman" w:hAnsi="Times New Roman" w:cs="Times New Roman"/>
          <w:sz w:val="24"/>
          <w:szCs w:val="24"/>
        </w:rPr>
        <w:t>0</w:t>
      </w:r>
      <w:r w:rsidR="00027820">
        <w:rPr>
          <w:rFonts w:ascii="Times New Roman" w:hAnsi="Times New Roman" w:cs="Times New Roman"/>
          <w:sz w:val="24"/>
          <w:szCs w:val="24"/>
        </w:rPr>
        <w:t>4</w:t>
      </w:r>
      <w:r w:rsidR="00CD72C9" w:rsidRPr="00BF51EC">
        <w:rPr>
          <w:rFonts w:ascii="Times New Roman" w:hAnsi="Times New Roman" w:cs="Times New Roman"/>
          <w:sz w:val="24"/>
          <w:szCs w:val="24"/>
        </w:rPr>
        <w:t>.202</w:t>
      </w:r>
      <w:r w:rsidR="00EF4D38" w:rsidRPr="00BF51EC">
        <w:rPr>
          <w:rFonts w:ascii="Times New Roman" w:hAnsi="Times New Roman" w:cs="Times New Roman"/>
          <w:sz w:val="24"/>
          <w:szCs w:val="24"/>
        </w:rPr>
        <w:t>4</w:t>
      </w:r>
    </w:p>
    <w:p w14:paraId="1B794DDB" w14:textId="77777777" w:rsidR="00CD72C9" w:rsidRPr="00BF51EC" w:rsidRDefault="00CD72C9">
      <w:pPr>
        <w:rPr>
          <w:rFonts w:ascii="Times New Roman" w:hAnsi="Times New Roman" w:cs="Times New Roman"/>
          <w:sz w:val="24"/>
          <w:szCs w:val="24"/>
        </w:rPr>
      </w:pPr>
    </w:p>
    <w:p w14:paraId="51291C15" w14:textId="77777777" w:rsidR="000E1B93" w:rsidRPr="00BF51EC" w:rsidRDefault="000E1B93">
      <w:pPr>
        <w:rPr>
          <w:rFonts w:ascii="Times New Roman" w:hAnsi="Times New Roman" w:cs="Times New Roman"/>
          <w:sz w:val="24"/>
          <w:szCs w:val="24"/>
        </w:rPr>
      </w:pPr>
    </w:p>
    <w:p w14:paraId="4EBF78B3" w14:textId="1A40624C" w:rsidR="00CD72C9" w:rsidRPr="00BF51EC" w:rsidRDefault="00CD72C9" w:rsidP="00CD72C9">
      <w:pPr>
        <w:jc w:val="center"/>
        <w:rPr>
          <w:rFonts w:ascii="Times New Roman" w:hAnsi="Times New Roman" w:cs="Times New Roman"/>
          <w:b/>
          <w:bCs/>
          <w:sz w:val="32"/>
          <w:szCs w:val="32"/>
        </w:rPr>
      </w:pPr>
      <w:bookmarkStart w:id="0" w:name="_Hlk165385998"/>
      <w:bookmarkStart w:id="1" w:name="_Hlk166497197"/>
      <w:commentRangeStart w:id="2"/>
      <w:r w:rsidRPr="00BF51EC">
        <w:rPr>
          <w:rFonts w:ascii="Times New Roman" w:hAnsi="Times New Roman" w:cs="Times New Roman"/>
          <w:b/>
          <w:bCs/>
          <w:sz w:val="32"/>
          <w:szCs w:val="32"/>
        </w:rPr>
        <w:t>Maa-ameti Maa- ja Ruumiametiks ümberkorraldamisega seonduvalt Vabariigi Valitsuse seaduse ja teiste seaduste muutmise seadus</w:t>
      </w:r>
      <w:bookmarkEnd w:id="0"/>
      <w:commentRangeEnd w:id="2"/>
      <w:r w:rsidR="006B4117">
        <w:rPr>
          <w:rStyle w:val="Kommentaariviide"/>
        </w:rPr>
        <w:commentReference w:id="2"/>
      </w:r>
    </w:p>
    <w:bookmarkEnd w:id="1"/>
    <w:p w14:paraId="131C39A7" w14:textId="77777777" w:rsidR="00CD72C9" w:rsidRPr="00BF51EC" w:rsidRDefault="00CD72C9">
      <w:pPr>
        <w:rPr>
          <w:rFonts w:ascii="Times New Roman" w:hAnsi="Times New Roman" w:cs="Times New Roman"/>
          <w:sz w:val="24"/>
          <w:szCs w:val="24"/>
        </w:rPr>
      </w:pPr>
    </w:p>
    <w:p w14:paraId="6EE018C7" w14:textId="77777777" w:rsidR="00CD72C9" w:rsidRPr="00BF51EC" w:rsidRDefault="00CD72C9">
      <w:pPr>
        <w:rPr>
          <w:rFonts w:ascii="Times New Roman" w:hAnsi="Times New Roman" w:cs="Times New Roman"/>
          <w:sz w:val="24"/>
          <w:szCs w:val="24"/>
        </w:rPr>
      </w:pPr>
    </w:p>
    <w:p w14:paraId="6B6B0898" w14:textId="77777777" w:rsidR="00372B3B" w:rsidRPr="00BF51EC" w:rsidRDefault="00CD72C9" w:rsidP="00372B3B">
      <w:pPr>
        <w:rPr>
          <w:rFonts w:ascii="Times New Roman" w:hAnsi="Times New Roman" w:cs="Times New Roman"/>
          <w:b/>
          <w:bCs/>
          <w:sz w:val="24"/>
          <w:szCs w:val="24"/>
        </w:rPr>
      </w:pPr>
      <w:r w:rsidRPr="00BF51EC">
        <w:rPr>
          <w:rFonts w:ascii="Times New Roman" w:hAnsi="Times New Roman" w:cs="Times New Roman"/>
          <w:b/>
          <w:bCs/>
          <w:sz w:val="24"/>
          <w:szCs w:val="24"/>
        </w:rPr>
        <w:t>§ 1.</w:t>
      </w:r>
      <w:r w:rsidRPr="00BF51EC">
        <w:rPr>
          <w:rFonts w:ascii="Times New Roman" w:hAnsi="Times New Roman" w:cs="Times New Roman"/>
          <w:sz w:val="24"/>
          <w:szCs w:val="24"/>
        </w:rPr>
        <w:t xml:space="preserve"> </w:t>
      </w:r>
      <w:r w:rsidR="00372B3B" w:rsidRPr="00BF51EC">
        <w:rPr>
          <w:rFonts w:ascii="Times New Roman" w:hAnsi="Times New Roman" w:cs="Times New Roman"/>
          <w:b/>
          <w:bCs/>
          <w:sz w:val="24"/>
          <w:szCs w:val="24"/>
        </w:rPr>
        <w:t>Vabariigi Valitsuse seaduse muutmine</w:t>
      </w:r>
    </w:p>
    <w:p w14:paraId="0435A981" w14:textId="77777777" w:rsidR="00372B3B" w:rsidRPr="00BF51EC" w:rsidRDefault="00372B3B" w:rsidP="00372B3B">
      <w:pPr>
        <w:jc w:val="both"/>
        <w:rPr>
          <w:rFonts w:ascii="Times New Roman" w:hAnsi="Times New Roman" w:cs="Times New Roman"/>
          <w:b/>
          <w:bCs/>
          <w:sz w:val="24"/>
          <w:szCs w:val="24"/>
        </w:rPr>
      </w:pPr>
    </w:p>
    <w:p w14:paraId="19B47E20" w14:textId="77777777" w:rsidR="00372B3B" w:rsidRPr="00BF51EC" w:rsidRDefault="00372B3B" w:rsidP="00372B3B">
      <w:pPr>
        <w:pStyle w:val="Normaallaadveeb"/>
        <w:spacing w:before="0" w:after="0" w:afterAutospacing="0"/>
        <w:jc w:val="both"/>
        <w:rPr>
          <w:b/>
          <w:bCs/>
        </w:rPr>
      </w:pPr>
      <w:r w:rsidRPr="00BF51EC">
        <w:rPr>
          <w:bCs/>
        </w:rPr>
        <w:t>Vabariigi Valitsuse seaduses</w:t>
      </w:r>
      <w:r w:rsidRPr="00BF51EC">
        <w:rPr>
          <w:b/>
          <w:bCs/>
        </w:rPr>
        <w:t xml:space="preserve"> </w:t>
      </w:r>
      <w:r w:rsidRPr="00BF51EC">
        <w:t>tehakse järgmised muudatused:</w:t>
      </w:r>
      <w:r w:rsidRPr="00BF51EC">
        <w:rPr>
          <w:b/>
          <w:bCs/>
        </w:rPr>
        <w:t xml:space="preserve"> </w:t>
      </w:r>
    </w:p>
    <w:p w14:paraId="3C57574F" w14:textId="77777777" w:rsidR="00372B3B" w:rsidRPr="00BF51EC" w:rsidRDefault="00372B3B" w:rsidP="00372B3B">
      <w:pPr>
        <w:pStyle w:val="Normaallaadveeb"/>
        <w:spacing w:before="0" w:after="0" w:afterAutospacing="0"/>
        <w:jc w:val="both"/>
        <w:rPr>
          <w:b/>
          <w:bCs/>
        </w:rPr>
      </w:pPr>
    </w:p>
    <w:p w14:paraId="2E13F4D9" w14:textId="34F9582D" w:rsidR="00125547" w:rsidRDefault="00372B3B" w:rsidP="00372B3B">
      <w:pPr>
        <w:pStyle w:val="Normaallaadveeb"/>
        <w:spacing w:before="0" w:after="0" w:afterAutospacing="0"/>
        <w:jc w:val="both"/>
      </w:pPr>
      <w:r w:rsidRPr="00BF51EC">
        <w:rPr>
          <w:b/>
          <w:bCs/>
        </w:rPr>
        <w:t>1)</w:t>
      </w:r>
      <w:r w:rsidRPr="00BF51EC">
        <w:t xml:space="preserve"> </w:t>
      </w:r>
      <w:bookmarkStart w:id="3" w:name="_Hlk163817535"/>
      <w:r w:rsidR="00125547" w:rsidRPr="00B76C0C">
        <w:t xml:space="preserve">paragrahvi </w:t>
      </w:r>
      <w:bookmarkStart w:id="4" w:name="_Hlk163821841"/>
      <w:r w:rsidR="00125547" w:rsidRPr="00B76C0C">
        <w:t>6</w:t>
      </w:r>
      <w:r w:rsidR="00125547">
        <w:t>3</w:t>
      </w:r>
      <w:r w:rsidR="00125547" w:rsidRPr="00B76C0C">
        <w:t xml:space="preserve"> lõi</w:t>
      </w:r>
      <w:r w:rsidR="00125547">
        <w:t>k</w:t>
      </w:r>
      <w:r w:rsidR="00125547" w:rsidRPr="00B76C0C">
        <w:t>e</w:t>
      </w:r>
      <w:r w:rsidR="00125547">
        <w:t>s</w:t>
      </w:r>
      <w:r w:rsidR="00125547" w:rsidRPr="00B76C0C">
        <w:t xml:space="preserve"> 1</w:t>
      </w:r>
      <w:r w:rsidR="00125547">
        <w:t xml:space="preserve"> </w:t>
      </w:r>
      <w:r w:rsidR="00125547">
        <w:rPr>
          <w:color w:val="000000" w:themeColor="text1"/>
        </w:rPr>
        <w:t>asendatakse sõnad „</w:t>
      </w:r>
      <w:r w:rsidR="00125547" w:rsidRPr="00771BB7">
        <w:rPr>
          <w:color w:val="000000" w:themeColor="text1"/>
        </w:rPr>
        <w:t>võrdse kohtlemise ja soolise võrdõiguslikkuse</w:t>
      </w:r>
      <w:r w:rsidR="00125547">
        <w:rPr>
          <w:color w:val="000000" w:themeColor="text1"/>
        </w:rPr>
        <w:t xml:space="preserve">“ </w:t>
      </w:r>
      <w:r w:rsidR="000766B4">
        <w:rPr>
          <w:color w:val="000000" w:themeColor="text1"/>
        </w:rPr>
        <w:t>tekstiosa</w:t>
      </w:r>
      <w:r w:rsidR="00125547">
        <w:rPr>
          <w:color w:val="000000" w:themeColor="text1"/>
        </w:rPr>
        <w:t>ga „</w:t>
      </w:r>
      <w:r w:rsidR="00125547" w:rsidRPr="00771BB7">
        <w:rPr>
          <w:color w:val="000000" w:themeColor="text1"/>
        </w:rPr>
        <w:t>soolise võrdõiguslikkuse ja võrdse kohtlemise, sealhulgas ligipääsetavuse,</w:t>
      </w:r>
      <w:r w:rsidR="00125547">
        <w:rPr>
          <w:color w:val="000000" w:themeColor="text1"/>
        </w:rPr>
        <w:t>“;</w:t>
      </w:r>
      <w:r w:rsidR="00125547">
        <w:t xml:space="preserve"> </w:t>
      </w:r>
      <w:bookmarkEnd w:id="4"/>
    </w:p>
    <w:p w14:paraId="48615E3E" w14:textId="77777777" w:rsidR="00125547" w:rsidRDefault="00125547" w:rsidP="00372B3B">
      <w:pPr>
        <w:pStyle w:val="Normaallaadveeb"/>
        <w:spacing w:before="0" w:after="0" w:afterAutospacing="0"/>
        <w:jc w:val="both"/>
      </w:pPr>
    </w:p>
    <w:p w14:paraId="52F74D2A" w14:textId="42FB7D46" w:rsidR="00027820" w:rsidRPr="00B76C0C" w:rsidRDefault="00125547" w:rsidP="00372B3B">
      <w:pPr>
        <w:pStyle w:val="Normaallaadveeb"/>
        <w:spacing w:before="0" w:after="0" w:afterAutospacing="0"/>
        <w:jc w:val="both"/>
      </w:pPr>
      <w:r w:rsidRPr="00BF51EC">
        <w:rPr>
          <w:b/>
          <w:bCs/>
        </w:rPr>
        <w:t>2)</w:t>
      </w:r>
      <w:r>
        <w:rPr>
          <w:b/>
          <w:bCs/>
        </w:rPr>
        <w:t xml:space="preserve"> </w:t>
      </w:r>
      <w:r w:rsidR="00027820" w:rsidRPr="00B76C0C">
        <w:t>paragrahvi 65</w:t>
      </w:r>
      <w:r w:rsidR="00027820" w:rsidRPr="00B76C0C">
        <w:rPr>
          <w:vertAlign w:val="superscript"/>
        </w:rPr>
        <w:t>1</w:t>
      </w:r>
      <w:r w:rsidR="00027820" w:rsidRPr="00B76C0C">
        <w:t xml:space="preserve"> lõikes</w:t>
      </w:r>
      <w:r w:rsidR="00B76C0C">
        <w:t>t</w:t>
      </w:r>
      <w:r w:rsidR="00027820" w:rsidRPr="00B76C0C">
        <w:t xml:space="preserve"> 1 </w:t>
      </w:r>
      <w:r w:rsidR="00B76C0C">
        <w:t xml:space="preserve">jäetakse välja </w:t>
      </w:r>
      <w:r w:rsidR="00B76C0C" w:rsidRPr="00B76C0C">
        <w:t>tekstiosa „</w:t>
      </w:r>
      <w:r w:rsidR="00B76C0C" w:rsidRPr="00B76C0C">
        <w:rPr>
          <w:color w:val="202020"/>
          <w:shd w:val="clear" w:color="auto" w:fill="FFFFFF"/>
        </w:rPr>
        <w:t>ligipääsetavuse põhimõtete rakendamise tagamise koordineerimine,</w:t>
      </w:r>
      <w:r w:rsidR="000A4AB3" w:rsidRPr="000A4AB3">
        <w:t xml:space="preserve"> </w:t>
      </w:r>
      <w:r w:rsidR="000A4AB3">
        <w:t>“</w:t>
      </w:r>
      <w:r w:rsidR="000A4AB3">
        <w:rPr>
          <w:color w:val="202020"/>
          <w:shd w:val="clear" w:color="auto" w:fill="FFFFFF"/>
        </w:rPr>
        <w:t>;</w:t>
      </w:r>
    </w:p>
    <w:bookmarkEnd w:id="3"/>
    <w:p w14:paraId="77CC608B" w14:textId="77777777" w:rsidR="00027820" w:rsidRDefault="00027820" w:rsidP="00372B3B">
      <w:pPr>
        <w:pStyle w:val="Normaallaadveeb"/>
        <w:spacing w:before="0" w:after="0" w:afterAutospacing="0"/>
        <w:jc w:val="both"/>
      </w:pPr>
    </w:p>
    <w:p w14:paraId="7DBD48B0" w14:textId="4DF50503" w:rsidR="00372B3B" w:rsidRPr="00BF51EC" w:rsidRDefault="00125547" w:rsidP="00372B3B">
      <w:pPr>
        <w:pStyle w:val="Normaallaadveeb"/>
        <w:spacing w:before="0" w:after="0" w:afterAutospacing="0"/>
        <w:jc w:val="both"/>
      </w:pPr>
      <w:r w:rsidRPr="00125547">
        <w:rPr>
          <w:b/>
          <w:bCs/>
        </w:rPr>
        <w:t>3)</w:t>
      </w:r>
      <w:r>
        <w:t xml:space="preserve"> </w:t>
      </w:r>
      <w:r w:rsidR="00372B3B" w:rsidRPr="00BF51EC">
        <w:t>paragrahvi 65</w:t>
      </w:r>
      <w:r w:rsidR="00372B3B" w:rsidRPr="00BF51EC">
        <w:rPr>
          <w:vertAlign w:val="superscript"/>
        </w:rPr>
        <w:t>1</w:t>
      </w:r>
      <w:r w:rsidR="00372B3B" w:rsidRPr="00BF51EC">
        <w:t xml:space="preserve"> lõike 2 punkt 1 muudetakse ja sõnastatakse järgmiselt: </w:t>
      </w:r>
    </w:p>
    <w:p w14:paraId="70A43C68" w14:textId="77777777" w:rsidR="00F456C9" w:rsidRDefault="00F456C9" w:rsidP="00372B3B">
      <w:pPr>
        <w:pStyle w:val="Normaallaadveeb"/>
        <w:spacing w:before="0" w:after="0" w:afterAutospacing="0"/>
        <w:jc w:val="both"/>
      </w:pPr>
    </w:p>
    <w:p w14:paraId="6B4D9D97" w14:textId="124B5FBB" w:rsidR="00372B3B" w:rsidRPr="00BF51EC" w:rsidRDefault="00372B3B" w:rsidP="00372B3B">
      <w:pPr>
        <w:pStyle w:val="Normaallaadveeb"/>
        <w:spacing w:before="0" w:after="0" w:afterAutospacing="0"/>
        <w:jc w:val="both"/>
      </w:pPr>
      <w:r w:rsidRPr="00BF51EC">
        <w:t xml:space="preserve">„1) Maa- ja Ruumiamet;”; </w:t>
      </w:r>
    </w:p>
    <w:p w14:paraId="1BA3887E" w14:textId="77777777" w:rsidR="00372B3B" w:rsidRPr="00BF51EC" w:rsidRDefault="00372B3B" w:rsidP="00372B3B">
      <w:pPr>
        <w:pStyle w:val="Normaallaadveeb"/>
        <w:spacing w:before="0" w:after="0" w:afterAutospacing="0"/>
        <w:jc w:val="both"/>
      </w:pPr>
    </w:p>
    <w:p w14:paraId="6BB80D22" w14:textId="4E1D3EB9" w:rsidR="00372B3B" w:rsidRPr="00BF51EC" w:rsidRDefault="00125547" w:rsidP="00372B3B">
      <w:pPr>
        <w:rPr>
          <w:rFonts w:ascii="Times New Roman" w:hAnsi="Times New Roman" w:cs="Times New Roman"/>
          <w:sz w:val="24"/>
          <w:szCs w:val="24"/>
        </w:rPr>
      </w:pPr>
      <w:r>
        <w:rPr>
          <w:rFonts w:ascii="Times New Roman" w:eastAsia="Times New Roman" w:hAnsi="Times New Roman" w:cs="Times New Roman"/>
          <w:b/>
          <w:bCs/>
          <w:sz w:val="24"/>
          <w:szCs w:val="24"/>
          <w:lang w:eastAsia="et-EE"/>
        </w:rPr>
        <w:t>4</w:t>
      </w:r>
      <w:r w:rsidR="1D140B69" w:rsidRPr="00BF51EC">
        <w:rPr>
          <w:rFonts w:ascii="Times New Roman" w:eastAsia="Times New Roman" w:hAnsi="Times New Roman" w:cs="Times New Roman"/>
          <w:b/>
          <w:bCs/>
          <w:sz w:val="24"/>
          <w:szCs w:val="24"/>
          <w:lang w:eastAsia="et-EE"/>
        </w:rPr>
        <w:t>)</w:t>
      </w:r>
      <w:r w:rsidR="1D140B69" w:rsidRPr="00BF51EC">
        <w:rPr>
          <w:rFonts w:ascii="Times New Roman" w:eastAsia="Times New Roman" w:hAnsi="Times New Roman" w:cs="Times New Roman"/>
          <w:sz w:val="24"/>
          <w:szCs w:val="24"/>
          <w:lang w:eastAsia="et-EE"/>
        </w:rPr>
        <w:t xml:space="preserve"> seadust täiendatakse </w:t>
      </w:r>
      <w:r w:rsidR="1D140B69" w:rsidRPr="00BF51EC">
        <w:rPr>
          <w:rFonts w:ascii="Times New Roman" w:hAnsi="Times New Roman" w:cs="Times New Roman"/>
          <w:sz w:val="24"/>
          <w:szCs w:val="24"/>
        </w:rPr>
        <w:t>§-</w:t>
      </w:r>
      <w:r w:rsidR="00662915">
        <w:rPr>
          <w:rFonts w:ascii="Times New Roman" w:hAnsi="Times New Roman" w:cs="Times New Roman"/>
          <w:sz w:val="24"/>
          <w:szCs w:val="24"/>
        </w:rPr>
        <w:t>de</w:t>
      </w:r>
      <w:r w:rsidR="1D140B69" w:rsidRPr="00BF51EC">
        <w:rPr>
          <w:rFonts w:ascii="Times New Roman" w:hAnsi="Times New Roman" w:cs="Times New Roman"/>
          <w:sz w:val="24"/>
          <w:szCs w:val="24"/>
        </w:rPr>
        <w:t>ga 105</w:t>
      </w:r>
      <w:r w:rsidR="00C07815" w:rsidRPr="00BF51EC">
        <w:rPr>
          <w:rFonts w:ascii="Times New Roman" w:hAnsi="Times New Roman" w:cs="Times New Roman"/>
          <w:sz w:val="24"/>
          <w:szCs w:val="24"/>
          <w:vertAlign w:val="superscript"/>
        </w:rPr>
        <w:t>20</w:t>
      </w:r>
      <w:r w:rsidR="1D140B69" w:rsidRPr="00BF51EC">
        <w:rPr>
          <w:rFonts w:ascii="Times New Roman" w:hAnsi="Times New Roman" w:cs="Times New Roman"/>
          <w:sz w:val="24"/>
          <w:szCs w:val="24"/>
        </w:rPr>
        <w:t xml:space="preserve"> </w:t>
      </w:r>
      <w:r w:rsidR="00662915">
        <w:rPr>
          <w:rFonts w:ascii="Times New Roman" w:hAnsi="Times New Roman" w:cs="Times New Roman"/>
          <w:sz w:val="24"/>
          <w:szCs w:val="24"/>
        </w:rPr>
        <w:t xml:space="preserve">ja </w:t>
      </w:r>
      <w:r w:rsidR="00662915" w:rsidRPr="00BF51EC">
        <w:rPr>
          <w:rFonts w:ascii="Times New Roman" w:hAnsi="Times New Roman" w:cs="Times New Roman"/>
          <w:sz w:val="24"/>
          <w:szCs w:val="24"/>
        </w:rPr>
        <w:t>105</w:t>
      </w:r>
      <w:r w:rsidR="00662915" w:rsidRPr="00BF51EC">
        <w:rPr>
          <w:rFonts w:ascii="Times New Roman" w:hAnsi="Times New Roman" w:cs="Times New Roman"/>
          <w:sz w:val="24"/>
          <w:szCs w:val="24"/>
          <w:vertAlign w:val="superscript"/>
        </w:rPr>
        <w:t>2</w:t>
      </w:r>
      <w:r w:rsidR="00662915">
        <w:rPr>
          <w:rFonts w:ascii="Times New Roman" w:hAnsi="Times New Roman" w:cs="Times New Roman"/>
          <w:sz w:val="24"/>
          <w:szCs w:val="24"/>
          <w:vertAlign w:val="superscript"/>
        </w:rPr>
        <w:t>1</w:t>
      </w:r>
      <w:r w:rsidR="00662915" w:rsidRPr="00BF51EC">
        <w:rPr>
          <w:rFonts w:ascii="Times New Roman" w:hAnsi="Times New Roman" w:cs="Times New Roman"/>
          <w:sz w:val="24"/>
          <w:szCs w:val="24"/>
        </w:rPr>
        <w:t xml:space="preserve"> </w:t>
      </w:r>
      <w:r w:rsidR="1D140B69" w:rsidRPr="00BF51EC">
        <w:rPr>
          <w:rFonts w:ascii="Times New Roman" w:hAnsi="Times New Roman" w:cs="Times New Roman"/>
          <w:sz w:val="24"/>
          <w:szCs w:val="24"/>
        </w:rPr>
        <w:t>järgmises sõnastuses:</w:t>
      </w:r>
    </w:p>
    <w:p w14:paraId="0EDCB682" w14:textId="77777777" w:rsidR="00372B3B" w:rsidRPr="00BF51EC" w:rsidRDefault="00372B3B" w:rsidP="00372B3B">
      <w:pPr>
        <w:rPr>
          <w:rFonts w:ascii="Times New Roman" w:hAnsi="Times New Roman" w:cs="Times New Roman"/>
          <w:sz w:val="24"/>
          <w:szCs w:val="24"/>
        </w:rPr>
      </w:pPr>
    </w:p>
    <w:p w14:paraId="533F2606" w14:textId="1FACB5D4" w:rsidR="00CD72C9" w:rsidRPr="00BF51EC" w:rsidRDefault="00372B3B" w:rsidP="00372B3B">
      <w:pPr>
        <w:rPr>
          <w:rFonts w:ascii="Times New Roman" w:hAnsi="Times New Roman" w:cs="Times New Roman"/>
          <w:b/>
          <w:bCs/>
          <w:sz w:val="24"/>
          <w:szCs w:val="24"/>
        </w:rPr>
      </w:pPr>
      <w:r w:rsidRPr="00BF51EC">
        <w:rPr>
          <w:rFonts w:ascii="Times New Roman" w:hAnsi="Times New Roman" w:cs="Times New Roman"/>
          <w:sz w:val="24"/>
          <w:szCs w:val="24"/>
        </w:rPr>
        <w:t>„</w:t>
      </w:r>
      <w:r w:rsidRPr="00BF51EC">
        <w:rPr>
          <w:rFonts w:ascii="Times New Roman" w:hAnsi="Times New Roman" w:cs="Times New Roman"/>
          <w:b/>
          <w:bCs/>
          <w:sz w:val="24"/>
          <w:szCs w:val="24"/>
        </w:rPr>
        <w:t xml:space="preserve">§ </w:t>
      </w:r>
      <w:r w:rsidR="001464A6" w:rsidRPr="00BF51EC">
        <w:rPr>
          <w:rFonts w:ascii="Times New Roman" w:hAnsi="Times New Roman" w:cs="Times New Roman"/>
          <w:b/>
          <w:bCs/>
          <w:sz w:val="24"/>
          <w:szCs w:val="24"/>
        </w:rPr>
        <w:t>105</w:t>
      </w:r>
      <w:r w:rsidR="001464A6" w:rsidRPr="00BF51EC">
        <w:rPr>
          <w:rFonts w:ascii="Times New Roman" w:hAnsi="Times New Roman" w:cs="Times New Roman"/>
          <w:b/>
          <w:bCs/>
          <w:sz w:val="24"/>
          <w:szCs w:val="24"/>
          <w:vertAlign w:val="superscript"/>
        </w:rPr>
        <w:t>20</w:t>
      </w:r>
      <w:r w:rsidR="001464A6" w:rsidRPr="00BF51EC">
        <w:rPr>
          <w:rFonts w:ascii="Times New Roman" w:hAnsi="Times New Roman" w:cs="Times New Roman"/>
          <w:b/>
          <w:bCs/>
          <w:sz w:val="24"/>
          <w:szCs w:val="24"/>
        </w:rPr>
        <w:t xml:space="preserve">. </w:t>
      </w:r>
      <w:r w:rsidRPr="00BF51EC">
        <w:rPr>
          <w:rFonts w:ascii="Times New Roman" w:hAnsi="Times New Roman" w:cs="Times New Roman"/>
          <w:b/>
          <w:bCs/>
          <w:sz w:val="24"/>
          <w:szCs w:val="24"/>
        </w:rPr>
        <w:t>Maa-ameti ümberkorraldamine</w:t>
      </w:r>
    </w:p>
    <w:p w14:paraId="5299002C" w14:textId="77777777" w:rsidR="00CD72C9" w:rsidRPr="00BF51EC" w:rsidRDefault="00CD72C9" w:rsidP="000E1B93">
      <w:pPr>
        <w:jc w:val="both"/>
        <w:rPr>
          <w:rFonts w:ascii="Times New Roman" w:hAnsi="Times New Roman" w:cs="Times New Roman"/>
          <w:b/>
          <w:bCs/>
          <w:sz w:val="24"/>
          <w:szCs w:val="24"/>
        </w:rPr>
      </w:pPr>
    </w:p>
    <w:p w14:paraId="48EDACFE" w14:textId="352C6D20" w:rsidR="00CD72C9" w:rsidRPr="00BF51EC" w:rsidRDefault="00CD72C9" w:rsidP="000E1B93">
      <w:pPr>
        <w:jc w:val="both"/>
        <w:rPr>
          <w:rFonts w:ascii="Times New Roman" w:hAnsi="Times New Roman" w:cs="Times New Roman"/>
          <w:sz w:val="24"/>
          <w:szCs w:val="24"/>
        </w:rPr>
      </w:pPr>
      <w:r w:rsidRPr="00BF51EC">
        <w:rPr>
          <w:rFonts w:ascii="Times New Roman" w:hAnsi="Times New Roman" w:cs="Times New Roman"/>
          <w:sz w:val="24"/>
          <w:szCs w:val="24"/>
        </w:rPr>
        <w:t>(1) Regionaal</w:t>
      </w:r>
      <w:r w:rsidR="0084203C" w:rsidRPr="00BF51EC">
        <w:rPr>
          <w:rFonts w:ascii="Times New Roman" w:hAnsi="Times New Roman" w:cs="Times New Roman"/>
          <w:sz w:val="24"/>
          <w:szCs w:val="24"/>
        </w:rPr>
        <w:t>-</w:t>
      </w:r>
      <w:r w:rsidRPr="00BF51EC">
        <w:rPr>
          <w:rFonts w:ascii="Times New Roman" w:hAnsi="Times New Roman" w:cs="Times New Roman"/>
          <w:sz w:val="24"/>
          <w:szCs w:val="24"/>
        </w:rPr>
        <w:t xml:space="preserve"> ja Põllumajandusministeeriumi valitsemisalas asuv Maa-amet</w:t>
      </w:r>
      <w:r w:rsidR="003C2385" w:rsidRPr="00BF51EC">
        <w:rPr>
          <w:rFonts w:ascii="Times New Roman" w:hAnsi="Times New Roman" w:cs="Times New Roman"/>
          <w:sz w:val="24"/>
          <w:szCs w:val="24"/>
        </w:rPr>
        <w:t xml:space="preserve"> korraldatakse ümber Maa- ja Ruumiametiks</w:t>
      </w:r>
      <w:r w:rsidR="00832597" w:rsidRPr="00BF51EC">
        <w:rPr>
          <w:rFonts w:ascii="Times New Roman" w:hAnsi="Times New Roman" w:cs="Times New Roman"/>
          <w:sz w:val="24"/>
          <w:szCs w:val="24"/>
        </w:rPr>
        <w:t xml:space="preserve"> </w:t>
      </w:r>
      <w:r w:rsidRPr="00BF51EC">
        <w:rPr>
          <w:rFonts w:ascii="Times New Roman" w:hAnsi="Times New Roman" w:cs="Times New Roman"/>
          <w:sz w:val="24"/>
          <w:szCs w:val="24"/>
        </w:rPr>
        <w:t>alates 202</w:t>
      </w:r>
      <w:r w:rsidR="00735F77" w:rsidRPr="00BF51EC">
        <w:rPr>
          <w:rFonts w:ascii="Times New Roman" w:hAnsi="Times New Roman" w:cs="Times New Roman"/>
          <w:sz w:val="24"/>
          <w:szCs w:val="24"/>
        </w:rPr>
        <w:t>5</w:t>
      </w:r>
      <w:r w:rsidRPr="00BF51EC">
        <w:rPr>
          <w:rFonts w:ascii="Times New Roman" w:hAnsi="Times New Roman" w:cs="Times New Roman"/>
          <w:sz w:val="24"/>
          <w:szCs w:val="24"/>
        </w:rPr>
        <w:t xml:space="preserve">. aasta 1. jaanuarist. Maa-ameti ümberkorraldamisega seotud toimingud teeb </w:t>
      </w:r>
      <w:r w:rsidR="00372B3B" w:rsidRPr="00BF51EC">
        <w:rPr>
          <w:rFonts w:ascii="Times New Roman" w:hAnsi="Times New Roman" w:cs="Times New Roman"/>
          <w:sz w:val="24"/>
          <w:szCs w:val="24"/>
        </w:rPr>
        <w:t>regionaalminister.</w:t>
      </w:r>
    </w:p>
    <w:p w14:paraId="4C43B064" w14:textId="77777777" w:rsidR="00832597" w:rsidRPr="00BF51EC" w:rsidRDefault="00832597" w:rsidP="000E1B93">
      <w:pPr>
        <w:jc w:val="both"/>
        <w:rPr>
          <w:rFonts w:ascii="Times New Roman" w:hAnsi="Times New Roman" w:cs="Times New Roman"/>
          <w:sz w:val="24"/>
          <w:szCs w:val="24"/>
        </w:rPr>
      </w:pPr>
    </w:p>
    <w:p w14:paraId="7C06636E" w14:textId="0005E8D5" w:rsidR="005C42C8" w:rsidRPr="00BF51EC" w:rsidRDefault="2F62CA73" w:rsidP="5D77C723">
      <w:pPr>
        <w:pStyle w:val="Normaallaadveeb"/>
        <w:spacing w:before="0" w:after="0" w:afterAutospacing="0"/>
        <w:jc w:val="both"/>
      </w:pPr>
      <w:r w:rsidRPr="00BF51EC">
        <w:t xml:space="preserve">(2) </w:t>
      </w:r>
      <w:bookmarkStart w:id="5" w:name="_Hlk155611560"/>
      <w:r w:rsidRPr="00BF51EC">
        <w:t>Maa-ameti ametnik või töötaja, kelle ameti- või töökoht ning teenistus- või tööülesanded asutuse ümberkorraldamise tõttu ei muutu, jätkab teenistust alates 2025. aasta 1. jaanuarist Maa- ja Ruumiameti koosseisus ettenähtud ameti- või töökohal.</w:t>
      </w:r>
      <w:bookmarkEnd w:id="5"/>
    </w:p>
    <w:p w14:paraId="1C217DA8" w14:textId="77777777" w:rsidR="005C42C8" w:rsidRPr="00BF51EC" w:rsidRDefault="005C42C8" w:rsidP="005C42C8">
      <w:pPr>
        <w:pStyle w:val="Normaallaadveeb"/>
        <w:spacing w:before="0" w:after="0" w:afterAutospacing="0"/>
        <w:jc w:val="both"/>
      </w:pPr>
    </w:p>
    <w:p w14:paraId="5F99A8CC" w14:textId="7DD8D01D" w:rsidR="0084203C" w:rsidRPr="00BF51EC" w:rsidRDefault="2F62CA73" w:rsidP="5D77C723">
      <w:pPr>
        <w:pStyle w:val="Normaallaadveeb"/>
        <w:spacing w:before="0" w:after="0" w:afterAutospacing="0"/>
        <w:jc w:val="both"/>
      </w:pPr>
      <w:bookmarkStart w:id="6" w:name="para105b9lg5"/>
      <w:bookmarkEnd w:id="6"/>
      <w:r w:rsidRPr="00BF51EC">
        <w:t>(</w:t>
      </w:r>
      <w:r w:rsidR="251A6FAC" w:rsidRPr="00BF51EC">
        <w:t>3</w:t>
      </w:r>
      <w:r w:rsidRPr="00BF51EC">
        <w:t xml:space="preserve">) </w:t>
      </w:r>
      <w:bookmarkStart w:id="7" w:name="para105b19lg2"/>
      <w:bookmarkStart w:id="8" w:name="_Hlk155612889"/>
      <w:bookmarkEnd w:id="7"/>
      <w:r w:rsidR="5B66D98E" w:rsidRPr="00BF51EC">
        <w:t>Kliimam</w:t>
      </w:r>
      <w:r w:rsidR="021453BF" w:rsidRPr="00BF51EC">
        <w:t>inisteeriumi</w:t>
      </w:r>
      <w:r w:rsidR="2F54F93A" w:rsidRPr="00BF51EC">
        <w:t xml:space="preserve">, Regionaal- ja Põllumajandusministeeriumi </w:t>
      </w:r>
      <w:r w:rsidR="021453BF" w:rsidRPr="00BF51EC">
        <w:t xml:space="preserve">ning Põllumajandus- ja Toiduameti ametnik ja töötaja, kelle ameti- või töökoht </w:t>
      </w:r>
      <w:r w:rsidR="5B66D98E" w:rsidRPr="00BF51EC">
        <w:t>vii</w:t>
      </w:r>
      <w:r w:rsidR="021453BF" w:rsidRPr="00BF51EC">
        <w:t xml:space="preserve">akse üle Maa- ja Ruumiametisse, </w:t>
      </w:r>
      <w:r w:rsidR="3EAE4712" w:rsidRPr="00BF51EC">
        <w:t xml:space="preserve">jätkab teenistust alates 2025. aasta 1. jaanuarist Maa- ja Ruumiameti koosseisus ettenähtud ameti- või töökohal kooskõlas avaliku teenistuse seaduse § 16 lõikega 5 ja § 98 lõike 1 </w:t>
      </w:r>
      <w:r w:rsidR="3EAE4712" w:rsidRPr="00BF51EC">
        <w:lastRenderedPageBreak/>
        <w:t xml:space="preserve">punktiga 1 ning töölepingu seaduse § 112 lõikega 1. </w:t>
      </w:r>
      <w:bookmarkStart w:id="9" w:name="_Hlk155614453"/>
      <w:r w:rsidR="32A3FB7E" w:rsidRPr="00BF51EC">
        <w:t>Kliimaministeeriumi</w:t>
      </w:r>
      <w:r w:rsidR="00D01502" w:rsidRPr="00BF51EC">
        <w:t xml:space="preserve"> ning</w:t>
      </w:r>
      <w:r w:rsidR="2AFB608D" w:rsidRPr="00BF51EC">
        <w:t xml:space="preserve"> Regionaal- ja Põllumajandusministeeriumi</w:t>
      </w:r>
      <w:r w:rsidR="32A3FB7E" w:rsidRPr="00BF51EC">
        <w:t xml:space="preserve"> a</w:t>
      </w:r>
      <w:r w:rsidR="2F1E2C7F" w:rsidRPr="00BF51EC">
        <w:t>sjakohase a</w:t>
      </w:r>
      <w:r w:rsidR="3EAE4712" w:rsidRPr="00BF51EC">
        <w:t xml:space="preserve">metniku üleviimise ja töötaja töölepingu üleandmise otsuse teeb </w:t>
      </w:r>
      <w:r w:rsidR="32A3FB7E" w:rsidRPr="00BF51EC">
        <w:t>tema ametisse nimetamise õigust omav isik.</w:t>
      </w:r>
      <w:r w:rsidR="2F1E2C7F" w:rsidRPr="00BF51EC">
        <w:t xml:space="preserve"> </w:t>
      </w:r>
      <w:r w:rsidR="32A3FB7E" w:rsidRPr="00BF51EC">
        <w:t xml:space="preserve">Põllumajandus- ja Toiduameti ametniku üleviimise ja töötaja töölepingu üleandmise otsuse teeb </w:t>
      </w:r>
      <w:r w:rsidR="2F1E2C7F" w:rsidRPr="00BF51EC">
        <w:t xml:space="preserve">kooskõlastatult </w:t>
      </w:r>
      <w:r w:rsidR="1F0A3522" w:rsidRPr="00BF51EC">
        <w:t>regionaal</w:t>
      </w:r>
      <w:r w:rsidR="2F1E2C7F" w:rsidRPr="00BF51EC">
        <w:t>ministriga Põllumajandus- ja Toiduameti</w:t>
      </w:r>
      <w:r w:rsidR="3EAE4712" w:rsidRPr="00BF51EC">
        <w:t xml:space="preserve"> peadirektor</w:t>
      </w:r>
      <w:r w:rsidR="021453BF" w:rsidRPr="00BF51EC">
        <w:t>.</w:t>
      </w:r>
      <w:bookmarkEnd w:id="8"/>
    </w:p>
    <w:bookmarkEnd w:id="9"/>
    <w:p w14:paraId="1A423526" w14:textId="77777777" w:rsidR="00092722" w:rsidRPr="00BF51EC" w:rsidRDefault="00092722" w:rsidP="006F680F">
      <w:pPr>
        <w:pStyle w:val="Normaallaadveeb"/>
        <w:spacing w:before="0" w:after="0" w:afterAutospacing="0"/>
        <w:jc w:val="both"/>
      </w:pPr>
    </w:p>
    <w:p w14:paraId="0E23C6B7" w14:textId="5F5BEA3F" w:rsidR="006F680F" w:rsidRPr="00BF51EC" w:rsidRDefault="251A6FAC" w:rsidP="28D1F21F">
      <w:pPr>
        <w:pStyle w:val="Normaallaadveeb"/>
        <w:spacing w:before="0" w:after="0" w:afterAutospacing="0"/>
        <w:jc w:val="both"/>
      </w:pPr>
      <w:r>
        <w:t xml:space="preserve">(4) </w:t>
      </w:r>
      <w:bookmarkStart w:id="10" w:name="_Hlk155611955"/>
      <w:r>
        <w:t xml:space="preserve">Maa-ameti ametnik või töötaja, kelle ameti- või töökoht ja teenistus- või tööülesanded asutuse ümberkorraldamise tõttu muutuvad ning kellele tehakse ettepanek asuda tema ameti- või töökoha asemele loodavale uuele ameti- või töökohale või kelle ameti- või töökoha asemele luuakse uus ameti- või töökoht, mis täidetakse </w:t>
      </w:r>
      <w:proofErr w:type="spellStart"/>
      <w:r>
        <w:t>sisekonkursi</w:t>
      </w:r>
      <w:proofErr w:type="spellEnd"/>
      <w:r>
        <w:t xml:space="preserve"> korras, ja kes valitakse ameti- või töökohale </w:t>
      </w:r>
      <w:proofErr w:type="spellStart"/>
      <w:r>
        <w:t>sisekonkursi</w:t>
      </w:r>
      <w:proofErr w:type="spellEnd"/>
      <w:r>
        <w:t xml:space="preserve"> korras, jätkab teenistust alates 2025. aasta 1. jaanuarist Maa- ja Ruumiameti koosseisus ettenähtud ameti- või töökohal. Nimetatud ettepaneku teeb ja </w:t>
      </w:r>
      <w:proofErr w:type="spellStart"/>
      <w:r>
        <w:t>sisekonkursi</w:t>
      </w:r>
      <w:proofErr w:type="spellEnd"/>
      <w:r>
        <w:t xml:space="preserve"> kuulutab välja Maa-ameti peadirektor kooskõlastatult regionaalministriga.</w:t>
      </w:r>
      <w:bookmarkEnd w:id="10"/>
    </w:p>
    <w:p w14:paraId="4657AE00" w14:textId="77777777" w:rsidR="0084203C" w:rsidRPr="00BF51EC" w:rsidRDefault="0084203C" w:rsidP="005C42C8">
      <w:pPr>
        <w:pStyle w:val="Normaallaadveeb"/>
        <w:spacing w:before="0" w:after="0" w:afterAutospacing="0"/>
        <w:jc w:val="both"/>
      </w:pPr>
    </w:p>
    <w:p w14:paraId="246D91B3" w14:textId="53BC169D" w:rsidR="005C42C8" w:rsidRPr="00BF51EC" w:rsidRDefault="000C115F" w:rsidP="005C42C8">
      <w:pPr>
        <w:pStyle w:val="Normaallaadveeb"/>
        <w:spacing w:before="0" w:after="0" w:afterAutospacing="0"/>
        <w:jc w:val="both"/>
      </w:pPr>
      <w:r w:rsidRPr="00BF51EC">
        <w:t xml:space="preserve">(5) </w:t>
      </w:r>
      <w:r w:rsidR="005C42C8" w:rsidRPr="00BF51EC">
        <w:t xml:space="preserve">Maa-ameti ametikoha asemele loodav uus ametikoht, mida ei täideta käesoleva paragrahvi lõikes </w:t>
      </w:r>
      <w:r w:rsidR="006F680F" w:rsidRPr="00BF51EC">
        <w:t xml:space="preserve">4 </w:t>
      </w:r>
      <w:r w:rsidR="005C42C8" w:rsidRPr="00BF51EC">
        <w:t>sätestatud korras, täidetakse avaliku konkursi korras ja sellele valitud ametnik</w:t>
      </w:r>
      <w:r w:rsidR="00CF3B42">
        <w:t xml:space="preserve"> </w:t>
      </w:r>
      <w:r w:rsidR="005C42C8" w:rsidRPr="00BF51EC">
        <w:t>alustab teenistust alates 2025. aasta 1. jaanuarist Maa- ja Ruumiameti koosseisus ettenähtud ametikohal. Avaliku konkursi kuulutab välja Maa- ameti peadirektor kooskõlastatult regionaalministriga.</w:t>
      </w:r>
    </w:p>
    <w:p w14:paraId="1A7B51DA" w14:textId="77777777" w:rsidR="005C42C8" w:rsidRPr="00BF51EC" w:rsidRDefault="005C42C8" w:rsidP="005C42C8">
      <w:pPr>
        <w:pStyle w:val="Normaallaadveeb"/>
        <w:spacing w:before="0" w:after="0" w:afterAutospacing="0"/>
        <w:jc w:val="both"/>
      </w:pPr>
    </w:p>
    <w:p w14:paraId="07FFD929" w14:textId="1E869769" w:rsidR="005C42C8" w:rsidRPr="00BF51EC" w:rsidRDefault="251A6FAC" w:rsidP="5D77C723">
      <w:pPr>
        <w:pStyle w:val="Normaallaadveeb"/>
        <w:spacing w:before="0" w:after="0" w:afterAutospacing="0"/>
        <w:jc w:val="both"/>
      </w:pPr>
      <w:r w:rsidRPr="00BF51EC">
        <w:t xml:space="preserve">(6) </w:t>
      </w:r>
      <w:r w:rsidR="2F62CA73" w:rsidRPr="00BF51EC">
        <w:t xml:space="preserve">Maa-ameti peadirektoril on õigus enne 2025. aasta 1. jaanuari anda käskkiri enda poolt ametisse nimetatud ametniku teenistusest vabastamiseks koondamise tõttu või ütelda üles töötajaga sõlmitud tööleping koondamise tõttu 2025. aasta 1. jaanuarist. </w:t>
      </w:r>
    </w:p>
    <w:p w14:paraId="7D3ABFE0" w14:textId="77777777" w:rsidR="005C42C8" w:rsidRPr="00BF51EC" w:rsidRDefault="005C42C8" w:rsidP="005C42C8">
      <w:pPr>
        <w:pStyle w:val="Normaallaadveeb"/>
        <w:spacing w:before="0" w:after="0" w:afterAutospacing="0"/>
        <w:jc w:val="both"/>
      </w:pPr>
    </w:p>
    <w:p w14:paraId="51DFE73D" w14:textId="5F82B45F" w:rsidR="005C42C8" w:rsidRPr="00BF51EC" w:rsidRDefault="2F62CA73" w:rsidP="79B91723">
      <w:pPr>
        <w:pStyle w:val="Normaallaadveeb"/>
        <w:spacing w:before="0" w:after="0" w:afterAutospacing="0"/>
        <w:jc w:val="both"/>
      </w:pPr>
      <w:r>
        <w:t>(</w:t>
      </w:r>
      <w:r w:rsidR="4008C0D4">
        <w:t>7</w:t>
      </w:r>
      <w:r>
        <w:t xml:space="preserve">) Õigusaktides sätestatud Kliimaministeeriumi </w:t>
      </w:r>
      <w:r w:rsidR="00D01502">
        <w:t>e</w:t>
      </w:r>
      <w:r w:rsidR="00CF3B42">
        <w:t>hit</w:t>
      </w:r>
      <w:r w:rsidR="008203DD">
        <w:t>i</w:t>
      </w:r>
      <w:r w:rsidR="00CF3B42">
        <w:t xml:space="preserve">sregistriga seotud </w:t>
      </w:r>
      <w:r>
        <w:t>ülesannete täitmise</w:t>
      </w:r>
      <w:r w:rsidR="1EDDD8DF">
        <w:t xml:space="preserve">, </w:t>
      </w:r>
      <w:r w:rsidR="04E10AA9">
        <w:t xml:space="preserve">Kultuuriministeeriumi </w:t>
      </w:r>
      <w:r w:rsidR="006C4830" w:rsidRPr="00D902F9">
        <w:t xml:space="preserve">arhitektuurivaldkonna </w:t>
      </w:r>
      <w:r w:rsidR="00467498" w:rsidRPr="00D902F9">
        <w:t xml:space="preserve">strateegilise ruumiloome </w:t>
      </w:r>
      <w:r w:rsidR="006C4830" w:rsidRPr="00D902F9">
        <w:t>rakenduslike ülesannete</w:t>
      </w:r>
      <w:r w:rsidR="04E10AA9">
        <w:t xml:space="preserve"> </w:t>
      </w:r>
      <w:r w:rsidR="4A7D4285">
        <w:t>täitmise</w:t>
      </w:r>
      <w:r w:rsidR="04E10AA9">
        <w:t xml:space="preserve">, Rahandusministeeriumi </w:t>
      </w:r>
      <w:r w:rsidR="007D546F">
        <w:t>Kliimaministeeriumile osutatava</w:t>
      </w:r>
      <w:r w:rsidR="00917A16">
        <w:t>te</w:t>
      </w:r>
      <w:r w:rsidR="007D546F">
        <w:t xml:space="preserve"> riigi hoonestamata kinnisvara hooldamise, maakorralduse ja maaparandusega seotud teenuste</w:t>
      </w:r>
      <w:r w:rsidR="4A7D4285">
        <w:t xml:space="preserve"> </w:t>
      </w:r>
      <w:r w:rsidR="007D546F">
        <w:t>osuta</w:t>
      </w:r>
      <w:r w:rsidR="4A7D4285">
        <w:t>mise</w:t>
      </w:r>
      <w:r w:rsidR="04E10AA9">
        <w:t xml:space="preserve">, Regionaal- ja Põllumajandusministeeriumi </w:t>
      </w:r>
      <w:r w:rsidR="04E10AA9" w:rsidRPr="002B0091">
        <w:t>ruumilise planeerimise</w:t>
      </w:r>
      <w:r w:rsidR="000A029E" w:rsidRPr="00982DA4">
        <w:t xml:space="preserve"> rakenduslike</w:t>
      </w:r>
      <w:r w:rsidR="000A029E">
        <w:t xml:space="preserve"> ülesannete</w:t>
      </w:r>
      <w:r w:rsidR="00264184">
        <w:t xml:space="preserve">, </w:t>
      </w:r>
      <w:r>
        <w:t>Maa-ameti</w:t>
      </w:r>
      <w:r w:rsidR="1EDDD8DF">
        <w:t xml:space="preserve"> ning </w:t>
      </w:r>
      <w:r w:rsidR="4203E52A">
        <w:t>Põllumajandus- ja Toiduameti maaparanduse ja maakasutuse valdkonna</w:t>
      </w:r>
      <w:r>
        <w:t xml:space="preserve"> </w:t>
      </w:r>
      <w:r w:rsidR="73348B65">
        <w:t xml:space="preserve">ülesannete täitmise </w:t>
      </w:r>
      <w:r>
        <w:t>õigused ja kohustused lähevad alates 2025. aasta 1. jaanuarist üle Maa- ja Ruumiametile.</w:t>
      </w:r>
    </w:p>
    <w:p w14:paraId="15B6FA89" w14:textId="77777777" w:rsidR="005C42C8" w:rsidRPr="00BF51EC" w:rsidRDefault="005C42C8" w:rsidP="005C42C8">
      <w:pPr>
        <w:pStyle w:val="Normaallaadveeb"/>
        <w:spacing w:before="0" w:after="0" w:afterAutospacing="0"/>
        <w:jc w:val="both"/>
      </w:pPr>
    </w:p>
    <w:p w14:paraId="27B61869" w14:textId="6C6E287B" w:rsidR="005C42C8" w:rsidRPr="00BF51EC" w:rsidRDefault="2F62CA73" w:rsidP="14905B95">
      <w:pPr>
        <w:pStyle w:val="Normaallaadveeb"/>
        <w:spacing w:before="0" w:after="0" w:afterAutospacing="0"/>
        <w:jc w:val="both"/>
      </w:pPr>
      <w:bookmarkStart w:id="11" w:name="para105b10lg5"/>
      <w:bookmarkEnd w:id="11"/>
      <w:r>
        <w:t>(</w:t>
      </w:r>
      <w:r w:rsidR="4008C0D4">
        <w:t>8</w:t>
      </w:r>
      <w:r>
        <w:t xml:space="preserve">) Õigusaktides sätestatud </w:t>
      </w:r>
      <w:r w:rsidR="1EDDD8DF">
        <w:t xml:space="preserve">Kliimaministeeriumi </w:t>
      </w:r>
      <w:r w:rsidR="00EC2963">
        <w:t>e</w:t>
      </w:r>
      <w:r w:rsidR="00CF3B42">
        <w:t>hitisregistri</w:t>
      </w:r>
      <w:r w:rsidR="007C690A">
        <w:t>ga seotud</w:t>
      </w:r>
      <w:r w:rsidR="00CF3B42">
        <w:t xml:space="preserve"> </w:t>
      </w:r>
      <w:r w:rsidR="6153EC95">
        <w:t>ülesannete</w:t>
      </w:r>
      <w:r w:rsidR="006D4E12">
        <w:t>,</w:t>
      </w:r>
      <w:r w:rsidR="1EDDD8DF">
        <w:t xml:space="preserve"> </w:t>
      </w:r>
      <w:r w:rsidR="73348B65">
        <w:t xml:space="preserve">Kultuuriministeeriumi </w:t>
      </w:r>
      <w:r w:rsidR="006C4830">
        <w:t xml:space="preserve">arhitektuurivaldkonna </w:t>
      </w:r>
      <w:r w:rsidR="000676CC">
        <w:t xml:space="preserve">strateegilise ruumiloome </w:t>
      </w:r>
      <w:r w:rsidR="006C4830">
        <w:t>rakenduslike ülesannete</w:t>
      </w:r>
      <w:r w:rsidR="73348B65">
        <w:t xml:space="preserve">, Rahandusministeeriumi </w:t>
      </w:r>
      <w:r w:rsidR="00B37D49">
        <w:t>Kliimaministeeriumile osutatavate riigi hoonestamata kinnisvara hooldamise, maakorralduse ja maaparandusega seotud teenuste osutamise</w:t>
      </w:r>
      <w:r w:rsidR="73348B65">
        <w:t xml:space="preserve">, Regionaal- ja Põllumajandusministeeriumi </w:t>
      </w:r>
      <w:r w:rsidR="73348B65" w:rsidRPr="002B0091">
        <w:t xml:space="preserve">ruumilise planeerimise </w:t>
      </w:r>
      <w:r w:rsidR="3E448D91" w:rsidRPr="002B0091">
        <w:t>rakenduslike ülesannete</w:t>
      </w:r>
      <w:r w:rsidR="73348B65" w:rsidRPr="002B0091">
        <w:t>,</w:t>
      </w:r>
      <w:r w:rsidR="73348B65">
        <w:t xml:space="preserve"> </w:t>
      </w:r>
      <w:r w:rsidR="1EDDD8DF">
        <w:t xml:space="preserve">Maa-ameti ning Põllumajandus- ja Toiduameti maaparanduse ja maakasutuse valdkonna </w:t>
      </w:r>
      <w:r>
        <w:t xml:space="preserve">ametnike ja töötajate volitused ja pädevus lähevad alates 2025. aasta 1. jaanuarist üle Maa- ja Ruumiameti ametnikele ja töötajatele. </w:t>
      </w:r>
    </w:p>
    <w:p w14:paraId="0FD3484B" w14:textId="77777777" w:rsidR="005C42C8" w:rsidRPr="00BF51EC" w:rsidRDefault="005C42C8" w:rsidP="005C42C8">
      <w:pPr>
        <w:pStyle w:val="Normaallaadveeb"/>
        <w:spacing w:before="0" w:after="0" w:afterAutospacing="0"/>
        <w:jc w:val="both"/>
      </w:pPr>
    </w:p>
    <w:p w14:paraId="2211E1A9" w14:textId="6DD8E3F6" w:rsidR="003B07C3" w:rsidRDefault="2F62CA73" w:rsidP="4E493FF7">
      <w:pPr>
        <w:pStyle w:val="Normaallaadveeb"/>
        <w:spacing w:before="0" w:after="0" w:afterAutospacing="0"/>
        <w:jc w:val="both"/>
      </w:pPr>
      <w:r>
        <w:t>(</w:t>
      </w:r>
      <w:r w:rsidR="4008C0D4">
        <w:t>9</w:t>
      </w:r>
      <w:r>
        <w:t xml:space="preserve">) Kõigis õigussuhetes, milles Eesti Vabariiki on esindanud </w:t>
      </w:r>
      <w:r w:rsidR="00CF3B42">
        <w:t>ehitisregistri</w:t>
      </w:r>
      <w:r w:rsidR="007C690A">
        <w:t>ga seotud</w:t>
      </w:r>
      <w:r w:rsidR="00CF3B42">
        <w:t xml:space="preserve"> </w:t>
      </w:r>
      <w:r w:rsidR="345D6488">
        <w:t>ülesannete</w:t>
      </w:r>
      <w:r w:rsidR="007C690A">
        <w:t xml:space="preserve"> valdkonna</w:t>
      </w:r>
      <w:r w:rsidR="345D6488">
        <w:t>s</w:t>
      </w:r>
      <w:r w:rsidR="1EDDD8DF">
        <w:t xml:space="preserve"> Kliimaministeerium, </w:t>
      </w:r>
      <w:r w:rsidR="00635467">
        <w:t xml:space="preserve">arhitektuurivaldkonna </w:t>
      </w:r>
      <w:r w:rsidR="000676CC">
        <w:t xml:space="preserve">strateegilise ruumiloome </w:t>
      </w:r>
      <w:r w:rsidR="00635467">
        <w:t xml:space="preserve">rakenduslike ülesannete täitmise </w:t>
      </w:r>
      <w:r w:rsidR="73348B65">
        <w:t xml:space="preserve">valdkonnas Kultuuriministeerium, </w:t>
      </w:r>
      <w:r w:rsidR="00B37D49">
        <w:t>Kliimaministeeriumile osutatavate riigi hoonestamata kinnisvara hooldamise, maakorralduse ja maaparandusega seotud teenuste osutamise</w:t>
      </w:r>
      <w:r w:rsidR="73348B65">
        <w:t xml:space="preserve"> valdkonnas Rahandusministeerium, </w:t>
      </w:r>
      <w:r w:rsidR="73348B65" w:rsidRPr="002B0091">
        <w:t>ruumilise planeerimise</w:t>
      </w:r>
      <w:r w:rsidR="000A029E">
        <w:t xml:space="preserve"> rakenduslike ülesannete </w:t>
      </w:r>
      <w:r w:rsidR="73348B65">
        <w:t xml:space="preserve"> valdkonnas Regionaal- ja Põllumajandusministeerium, </w:t>
      </w:r>
      <w:r w:rsidR="1EDDD8DF">
        <w:t xml:space="preserve">Maa-amet </w:t>
      </w:r>
      <w:r w:rsidR="73348B65">
        <w:t>või</w:t>
      </w:r>
      <w:r w:rsidR="1EDDD8DF">
        <w:t xml:space="preserve"> maaparanduse ja maakasutuse valdkonnas Põllumajandus- ja Toiduamet, </w:t>
      </w:r>
      <w:r>
        <w:t>on alates 2025. aasta 1. jaanuarist Eesti Vabariigi esindaja Maa- ja Ruumiamet.</w:t>
      </w:r>
    </w:p>
    <w:p w14:paraId="6049601C" w14:textId="77777777" w:rsidR="003B07C3" w:rsidRDefault="003B07C3" w:rsidP="4E493FF7">
      <w:pPr>
        <w:pStyle w:val="Normaallaadveeb"/>
        <w:spacing w:before="0" w:after="0" w:afterAutospacing="0"/>
        <w:jc w:val="both"/>
      </w:pPr>
    </w:p>
    <w:p w14:paraId="6FE81F9F" w14:textId="3EA036DD" w:rsidR="008203DD" w:rsidRDefault="003B07C3" w:rsidP="00662915">
      <w:pPr>
        <w:pStyle w:val="Normaallaadveeb"/>
        <w:spacing w:before="0" w:after="0" w:afterAutospacing="0"/>
        <w:jc w:val="both"/>
      </w:pPr>
      <w:bookmarkStart w:id="12" w:name="_Hlk164072553"/>
      <w:r>
        <w:t>(10)</w:t>
      </w:r>
      <w:r w:rsidR="008203DD">
        <w:t xml:space="preserve"> </w:t>
      </w:r>
      <w:bookmarkStart w:id="13" w:name="_Hlk164680607"/>
      <w:r w:rsidR="00662915" w:rsidRPr="00662915">
        <w:t>Käesoleva paragrahvi lõi</w:t>
      </w:r>
      <w:r w:rsidR="003D7519">
        <w:t>k</w:t>
      </w:r>
      <w:r w:rsidR="00662915" w:rsidRPr="00662915">
        <w:t xml:space="preserve">es 7 sätestatut ei kohaldata </w:t>
      </w:r>
      <w:r w:rsidR="008203DD" w:rsidRPr="008203DD">
        <w:t>Maa-ameti geoloogia-alase tegevuse korraldamise ülesande täitmise valdkonna</w:t>
      </w:r>
      <w:r w:rsidR="00662915">
        <w:t xml:space="preserve"> </w:t>
      </w:r>
      <w:r w:rsidR="004858A5">
        <w:t xml:space="preserve">õigusaktides sätestatud </w:t>
      </w:r>
      <w:r w:rsidR="00662915" w:rsidRPr="00662915">
        <w:t>õiguste ja kohustuste suhte</w:t>
      </w:r>
      <w:r w:rsidR="008203DD" w:rsidRPr="008203DD">
        <w:t>s</w:t>
      </w:r>
      <w:r w:rsidR="00662915" w:rsidRPr="00662915">
        <w:t>, mi</w:t>
      </w:r>
      <w:r w:rsidR="00662915">
        <w:t>s</w:t>
      </w:r>
      <w:r w:rsidR="008203DD" w:rsidRPr="008203DD">
        <w:t xml:space="preserve"> lähevad alates 2025. aasta 1. jaanuarist üle Kliimaministeeriumi valitsemisalas olevale riigiasutusele, kelle ülesandeks on geoloogili</w:t>
      </w:r>
      <w:r w:rsidR="004858A5">
        <w:t>n</w:t>
      </w:r>
      <w:r w:rsidR="008203DD" w:rsidRPr="008203DD">
        <w:t>e kaardistami</w:t>
      </w:r>
      <w:r w:rsidR="0058516E">
        <w:t>n</w:t>
      </w:r>
      <w:r w:rsidR="008203DD" w:rsidRPr="008203DD">
        <w:t>e, geoloogilise teabe säilitami</w:t>
      </w:r>
      <w:r w:rsidR="0058516E">
        <w:t>n</w:t>
      </w:r>
      <w:r w:rsidR="008203DD" w:rsidRPr="008203DD">
        <w:t>e ja kättesaadavuse tagami</w:t>
      </w:r>
      <w:r w:rsidR="0058516E">
        <w:t>n</w:t>
      </w:r>
      <w:r w:rsidR="008203DD" w:rsidRPr="008203DD">
        <w:t xml:space="preserve">e (edaspidi </w:t>
      </w:r>
      <w:r w:rsidR="008203DD" w:rsidRPr="008203DD">
        <w:rPr>
          <w:i/>
          <w:iCs/>
        </w:rPr>
        <w:t>riigiasutus, kelle ülesan</w:t>
      </w:r>
      <w:r w:rsidR="004858A5">
        <w:rPr>
          <w:i/>
          <w:iCs/>
        </w:rPr>
        <w:t>n</w:t>
      </w:r>
      <w:r w:rsidR="008203DD" w:rsidRPr="008203DD">
        <w:rPr>
          <w:i/>
          <w:iCs/>
        </w:rPr>
        <w:t>e on riigi geoloogi</w:t>
      </w:r>
      <w:r w:rsidR="004858A5">
        <w:rPr>
          <w:i/>
          <w:iCs/>
        </w:rPr>
        <w:t>a-a</w:t>
      </w:r>
      <w:r w:rsidR="008203DD" w:rsidRPr="008203DD">
        <w:rPr>
          <w:i/>
          <w:iCs/>
        </w:rPr>
        <w:t>l</w:t>
      </w:r>
      <w:r w:rsidR="004858A5">
        <w:rPr>
          <w:i/>
          <w:iCs/>
        </w:rPr>
        <w:t>a</w:t>
      </w:r>
      <w:r w:rsidR="008203DD" w:rsidRPr="008203DD">
        <w:rPr>
          <w:i/>
          <w:iCs/>
        </w:rPr>
        <w:t xml:space="preserve">se </w:t>
      </w:r>
      <w:r w:rsidR="004858A5">
        <w:rPr>
          <w:i/>
          <w:iCs/>
        </w:rPr>
        <w:t>pädevuse</w:t>
      </w:r>
      <w:r w:rsidR="004858A5" w:rsidRPr="008203DD">
        <w:rPr>
          <w:i/>
          <w:iCs/>
        </w:rPr>
        <w:t xml:space="preserve"> </w:t>
      </w:r>
      <w:r w:rsidR="008203DD" w:rsidRPr="008203DD">
        <w:rPr>
          <w:i/>
          <w:iCs/>
        </w:rPr>
        <w:t>tagamine</w:t>
      </w:r>
      <w:r w:rsidR="008203DD" w:rsidRPr="008203DD">
        <w:t>)</w:t>
      </w:r>
      <w:r w:rsidR="008203DD">
        <w:t>.</w:t>
      </w:r>
    </w:p>
    <w:p w14:paraId="2DA6CAF6" w14:textId="77777777" w:rsidR="00662915" w:rsidRDefault="00662915" w:rsidP="00662915">
      <w:pPr>
        <w:pStyle w:val="Normaallaadveeb"/>
        <w:spacing w:before="0" w:after="0" w:afterAutospacing="0"/>
        <w:jc w:val="both"/>
      </w:pPr>
    </w:p>
    <w:p w14:paraId="7C4D197F" w14:textId="5F406148" w:rsidR="001C51D1" w:rsidRDefault="008203DD" w:rsidP="00662915">
      <w:pPr>
        <w:pStyle w:val="Normaallaadveeb"/>
        <w:spacing w:before="0" w:after="0" w:afterAutospacing="0"/>
        <w:jc w:val="both"/>
      </w:pPr>
      <w:r>
        <w:t xml:space="preserve">(11) </w:t>
      </w:r>
      <w:r w:rsidR="003D7519" w:rsidRPr="00662915">
        <w:t>Käesoleva paragrahvi lõi</w:t>
      </w:r>
      <w:r w:rsidR="003D7519">
        <w:t>k</w:t>
      </w:r>
      <w:r w:rsidR="003D7519" w:rsidRPr="00662915">
        <w:t xml:space="preserve">es </w:t>
      </w:r>
      <w:r w:rsidR="003D7519">
        <w:t>8</w:t>
      </w:r>
      <w:r w:rsidR="003D7519" w:rsidRPr="00662915">
        <w:t xml:space="preserve"> sätestatut ei kohaldata </w:t>
      </w:r>
      <w:r w:rsidR="003B07C3">
        <w:t>Maa-ameti geoloogia-alase tegevuse korraldamise ülesannet täitvate</w:t>
      </w:r>
      <w:r w:rsidR="003B07C3" w:rsidRPr="00182E00">
        <w:t xml:space="preserve"> </w:t>
      </w:r>
      <w:r w:rsidR="003B07C3">
        <w:t xml:space="preserve">ametnike ja töötajate </w:t>
      </w:r>
      <w:bookmarkEnd w:id="13"/>
      <w:r w:rsidR="003D7519">
        <w:t>õ</w:t>
      </w:r>
      <w:r w:rsidR="003D7519" w:rsidRPr="004858A5">
        <w:t xml:space="preserve">igusaktides sätestatud </w:t>
      </w:r>
      <w:r w:rsidRPr="008203DD">
        <w:t>volitus</w:t>
      </w:r>
      <w:r w:rsidR="003D7519">
        <w:t>t</w:t>
      </w:r>
      <w:r w:rsidRPr="008203DD">
        <w:t>e ja pädevus</w:t>
      </w:r>
      <w:r w:rsidR="003D7519">
        <w:t>e suhtes, mis</w:t>
      </w:r>
      <w:r w:rsidRPr="008203DD">
        <w:t xml:space="preserve"> lähevad alates 2025. aasta 1. jaanuarist üle riigiasutuse, </w:t>
      </w:r>
      <w:commentRangeStart w:id="14"/>
      <w:r w:rsidRPr="008203DD">
        <w:t>kelle ülesandeks on riigi geoloogilise kompetentsi tagamine</w:t>
      </w:r>
      <w:r w:rsidR="003D7519">
        <w:t xml:space="preserve">, </w:t>
      </w:r>
      <w:commentRangeEnd w:id="14"/>
      <w:r w:rsidR="00B66D5A">
        <w:rPr>
          <w:rStyle w:val="Kommentaariviide"/>
          <w:rFonts w:asciiTheme="minorHAnsi" w:eastAsiaTheme="minorHAnsi" w:hAnsiTheme="minorHAnsi" w:cstheme="minorBidi"/>
          <w:lang w:eastAsia="en-US"/>
        </w:rPr>
        <w:commentReference w:id="14"/>
      </w:r>
      <w:r w:rsidR="003D7519">
        <w:t>töötajatele</w:t>
      </w:r>
      <w:r>
        <w:t>.</w:t>
      </w:r>
    </w:p>
    <w:p w14:paraId="14F009AC" w14:textId="77777777" w:rsidR="008203DD" w:rsidRDefault="008203DD" w:rsidP="001B3764">
      <w:pPr>
        <w:pStyle w:val="Normaallaadveeb"/>
        <w:spacing w:before="0" w:after="0" w:afterAutospacing="0"/>
        <w:jc w:val="both"/>
      </w:pPr>
    </w:p>
    <w:p w14:paraId="031A3598" w14:textId="349D1974" w:rsidR="00662915" w:rsidRDefault="008203DD" w:rsidP="4E493FF7">
      <w:pPr>
        <w:pStyle w:val="Normaallaadveeb"/>
        <w:spacing w:before="0" w:after="0" w:afterAutospacing="0"/>
        <w:jc w:val="both"/>
      </w:pPr>
      <w:r>
        <w:t>(12</w:t>
      </w:r>
      <w:r w:rsidR="001C51D1">
        <w:t xml:space="preserve">) </w:t>
      </w:r>
      <w:r w:rsidRPr="008203DD">
        <w:t>K</w:t>
      </w:r>
      <w:r w:rsidR="003D7519" w:rsidRPr="00662915">
        <w:t>äesoleva paragrahvi lõi</w:t>
      </w:r>
      <w:r w:rsidR="003D7519">
        <w:t>k</w:t>
      </w:r>
      <w:r w:rsidR="003D7519" w:rsidRPr="00662915">
        <w:t xml:space="preserve">es </w:t>
      </w:r>
      <w:r w:rsidR="003D7519">
        <w:t>9</w:t>
      </w:r>
      <w:r w:rsidR="003D7519" w:rsidRPr="00662915">
        <w:t xml:space="preserve"> sätestatut ei kohaldata </w:t>
      </w:r>
      <w:r w:rsidR="003D7519">
        <w:t>k</w:t>
      </w:r>
      <w:r w:rsidRPr="008203DD">
        <w:t>õigi geoloogia-alase tegevuse korraldamise ülesande täitmisel tekkinud nende õigussuhete</w:t>
      </w:r>
      <w:r w:rsidR="003D7519">
        <w:t xml:space="preserve"> </w:t>
      </w:r>
      <w:r w:rsidRPr="008203DD">
        <w:t>s</w:t>
      </w:r>
      <w:r w:rsidR="003D7519">
        <w:t>uhtes</w:t>
      </w:r>
      <w:r w:rsidRPr="008203DD">
        <w:t>, milles Eesti Vabariiki on esindanud Maa-amet</w:t>
      </w:r>
      <w:r w:rsidR="003D7519">
        <w:t>. Nendes õigussuhetes</w:t>
      </w:r>
      <w:r w:rsidRPr="008203DD">
        <w:t xml:space="preserve"> on alates 2025. aasta 1. jaanuarist Eesti Vabariigi esindaja riigiasutus, kelle </w:t>
      </w:r>
      <w:commentRangeStart w:id="15"/>
      <w:r w:rsidRPr="008203DD">
        <w:t>ülesandeks</w:t>
      </w:r>
      <w:commentRangeEnd w:id="15"/>
      <w:r w:rsidR="00317A62">
        <w:rPr>
          <w:rStyle w:val="Kommentaariviide"/>
          <w:rFonts w:asciiTheme="minorHAnsi" w:eastAsiaTheme="minorHAnsi" w:hAnsiTheme="minorHAnsi" w:cstheme="minorBidi"/>
          <w:lang w:eastAsia="en-US"/>
        </w:rPr>
        <w:commentReference w:id="15"/>
      </w:r>
      <w:r w:rsidRPr="008203DD">
        <w:t xml:space="preserve"> on riigi geoloogilise kompetentsi tagamine.</w:t>
      </w:r>
    </w:p>
    <w:p w14:paraId="1149F616" w14:textId="77777777" w:rsidR="00662915" w:rsidRDefault="00662915" w:rsidP="4E493FF7">
      <w:pPr>
        <w:pStyle w:val="Normaallaadveeb"/>
        <w:spacing w:before="0" w:after="0" w:afterAutospacing="0"/>
        <w:jc w:val="both"/>
      </w:pPr>
    </w:p>
    <w:p w14:paraId="75127A13" w14:textId="44C45FC4" w:rsidR="00662915" w:rsidRDefault="00662915" w:rsidP="4E493FF7">
      <w:pPr>
        <w:pStyle w:val="Normaallaadveeb"/>
        <w:spacing w:before="0" w:after="0" w:afterAutospacing="0"/>
        <w:jc w:val="both"/>
        <w:rPr>
          <w:b/>
          <w:bCs/>
        </w:rPr>
      </w:pPr>
      <w:r w:rsidRPr="00BF51EC">
        <w:rPr>
          <w:b/>
          <w:bCs/>
        </w:rPr>
        <w:t>§ 105</w:t>
      </w:r>
      <w:r w:rsidRPr="00BF51EC">
        <w:rPr>
          <w:b/>
          <w:bCs/>
          <w:vertAlign w:val="superscript"/>
        </w:rPr>
        <w:t>2</w:t>
      </w:r>
      <w:r>
        <w:rPr>
          <w:b/>
          <w:bCs/>
          <w:vertAlign w:val="superscript"/>
        </w:rPr>
        <w:t>1</w:t>
      </w:r>
      <w:r w:rsidRPr="00BF51EC">
        <w:rPr>
          <w:b/>
          <w:bCs/>
        </w:rPr>
        <w:t xml:space="preserve">. </w:t>
      </w:r>
      <w:r>
        <w:rPr>
          <w:b/>
          <w:bCs/>
        </w:rPr>
        <w:t xml:space="preserve">Majandus- ja Kommunikatsiooniministeeriumi ning </w:t>
      </w:r>
      <w:r w:rsidRPr="00662915">
        <w:rPr>
          <w:b/>
          <w:bCs/>
        </w:rPr>
        <w:t>Regionaal- ja Põllumajandusministeeriumi</w:t>
      </w:r>
      <w:r w:rsidRPr="00BF51EC">
        <w:rPr>
          <w:b/>
          <w:bCs/>
        </w:rPr>
        <w:t xml:space="preserve"> </w:t>
      </w:r>
      <w:r>
        <w:rPr>
          <w:b/>
          <w:bCs/>
        </w:rPr>
        <w:t xml:space="preserve">valitsemisala </w:t>
      </w:r>
      <w:r w:rsidRPr="00BF51EC">
        <w:rPr>
          <w:b/>
          <w:bCs/>
        </w:rPr>
        <w:t>ümberkorraldamine</w:t>
      </w:r>
    </w:p>
    <w:p w14:paraId="3CC49A35" w14:textId="77777777" w:rsidR="00662915" w:rsidRDefault="00662915" w:rsidP="4E493FF7">
      <w:pPr>
        <w:pStyle w:val="Normaallaadveeb"/>
        <w:spacing w:before="0" w:after="0" w:afterAutospacing="0"/>
        <w:jc w:val="both"/>
        <w:rPr>
          <w:b/>
          <w:bCs/>
        </w:rPr>
      </w:pPr>
    </w:p>
    <w:p w14:paraId="33943EF0" w14:textId="6770F44A" w:rsidR="00C9092B" w:rsidRPr="00BF51EC" w:rsidRDefault="00C9092B" w:rsidP="00C9092B">
      <w:pPr>
        <w:pStyle w:val="Normaallaadveeb"/>
        <w:spacing w:before="0" w:after="0" w:afterAutospacing="0"/>
        <w:jc w:val="both"/>
      </w:pPr>
      <w:r w:rsidRPr="00BF51EC">
        <w:t>(</w:t>
      </w:r>
      <w:r>
        <w:t>1</w:t>
      </w:r>
      <w:r w:rsidRPr="00BF51EC">
        <w:t xml:space="preserve">) </w:t>
      </w:r>
      <w:r>
        <w:t>Regionaal- ja Põllumajandusministeerium</w:t>
      </w:r>
      <w:r w:rsidRPr="00BF51EC">
        <w:t xml:space="preserve">i </w:t>
      </w:r>
      <w:r>
        <w:t xml:space="preserve">ligipääsetavuse valdkonna </w:t>
      </w:r>
      <w:r w:rsidRPr="00BF51EC">
        <w:t xml:space="preserve">ametnik, kelle ametikoht ning teenistusülesanded asutuse ümberkorraldamise tõttu ei muutu, jätkab teenistust alates 2025. aasta 1. jaanuarist </w:t>
      </w:r>
      <w:r w:rsidRPr="00BC149A">
        <w:t>Majandus- ja Kommunikatsiooniministeerium</w:t>
      </w:r>
      <w:r>
        <w:t>i</w:t>
      </w:r>
      <w:r w:rsidRPr="00BF51EC">
        <w:t xml:space="preserve"> koosseisus ettenähtud ameti</w:t>
      </w:r>
      <w:r w:rsidR="000926FE">
        <w:t>k</w:t>
      </w:r>
      <w:r w:rsidRPr="00BF51EC">
        <w:t>ohal.</w:t>
      </w:r>
    </w:p>
    <w:p w14:paraId="4773A21E" w14:textId="77777777" w:rsidR="00C9092B" w:rsidRDefault="00C9092B" w:rsidP="4E493FF7">
      <w:pPr>
        <w:pStyle w:val="Normaallaadveeb"/>
        <w:spacing w:before="0" w:after="0" w:afterAutospacing="0"/>
        <w:jc w:val="both"/>
      </w:pPr>
    </w:p>
    <w:p w14:paraId="12C32D4E" w14:textId="2590A48D" w:rsidR="00343FCC" w:rsidRDefault="00BC149A" w:rsidP="4E493FF7">
      <w:pPr>
        <w:pStyle w:val="Normaallaadveeb"/>
        <w:spacing w:before="0" w:after="0" w:afterAutospacing="0"/>
        <w:jc w:val="both"/>
      </w:pPr>
      <w:r>
        <w:t xml:space="preserve">(2) </w:t>
      </w:r>
      <w:r w:rsidRPr="008203DD">
        <w:t xml:space="preserve">Kõigis </w:t>
      </w:r>
      <w:r>
        <w:t xml:space="preserve">ligipääsetavuse valdkonna </w:t>
      </w:r>
      <w:r w:rsidRPr="008203DD">
        <w:t xml:space="preserve">õigussuhetes, milles Eesti Vabariiki on </w:t>
      </w:r>
      <w:r w:rsidR="000926FE">
        <w:t xml:space="preserve">alates 2023. aasta 1. juulist </w:t>
      </w:r>
      <w:r w:rsidRPr="008203DD">
        <w:t>esindanud</w:t>
      </w:r>
      <w:r w:rsidRPr="00BC149A">
        <w:t xml:space="preserve"> </w:t>
      </w:r>
      <w:r>
        <w:t>Regionaal- ja Põllumajandusministeerium</w:t>
      </w:r>
      <w:r w:rsidRPr="008203DD">
        <w:t xml:space="preserve">, on alates 2025. aasta 1. jaanuarist Eesti Vabariigi esindaja </w:t>
      </w:r>
      <w:r w:rsidRPr="00BC149A">
        <w:t>Majandus- ja Kommunikatsiooniministeerium</w:t>
      </w:r>
      <w:r w:rsidRPr="008203DD">
        <w:t>.</w:t>
      </w:r>
      <w:r w:rsidR="008203DD" w:rsidRPr="008203DD">
        <w:t>“.</w:t>
      </w:r>
    </w:p>
    <w:bookmarkEnd w:id="12"/>
    <w:p w14:paraId="5EDF75B4" w14:textId="77777777" w:rsidR="00832597" w:rsidRPr="00BF51EC" w:rsidRDefault="00832597" w:rsidP="000E1B93">
      <w:pPr>
        <w:jc w:val="both"/>
        <w:rPr>
          <w:rFonts w:ascii="Times New Roman" w:hAnsi="Times New Roman" w:cs="Times New Roman"/>
          <w:sz w:val="24"/>
          <w:szCs w:val="24"/>
        </w:rPr>
      </w:pPr>
    </w:p>
    <w:p w14:paraId="09B624AE" w14:textId="47DA28B9" w:rsidR="002A5DA3" w:rsidRPr="00BF51EC" w:rsidRDefault="16EB889A">
      <w:pPr>
        <w:rPr>
          <w:rFonts w:ascii="Times New Roman" w:hAnsi="Times New Roman" w:cs="Times New Roman"/>
          <w:b/>
          <w:bCs/>
          <w:sz w:val="24"/>
          <w:szCs w:val="24"/>
        </w:rPr>
      </w:pPr>
      <w:bookmarkStart w:id="16" w:name="_Hlk22049629"/>
      <w:r w:rsidRPr="00BF51EC">
        <w:rPr>
          <w:rFonts w:ascii="Times New Roman" w:hAnsi="Times New Roman" w:cs="Times New Roman"/>
          <w:b/>
          <w:bCs/>
          <w:sz w:val="24"/>
          <w:szCs w:val="24"/>
        </w:rPr>
        <w:t>§ 2.</w:t>
      </w:r>
      <w:bookmarkStart w:id="17" w:name="_Hlk155361326"/>
      <w:bookmarkEnd w:id="16"/>
      <w:r w:rsidR="624C4876" w:rsidRPr="00BF51EC">
        <w:rPr>
          <w:rFonts w:ascii="Times New Roman" w:hAnsi="Times New Roman" w:cs="Times New Roman"/>
          <w:b/>
          <w:bCs/>
          <w:sz w:val="24"/>
          <w:szCs w:val="24"/>
        </w:rPr>
        <w:t xml:space="preserve"> </w:t>
      </w:r>
      <w:r w:rsidR="49DDAB30" w:rsidRPr="00BF51EC">
        <w:rPr>
          <w:rFonts w:ascii="Times New Roman" w:hAnsi="Times New Roman" w:cs="Times New Roman"/>
          <w:b/>
          <w:bCs/>
          <w:sz w:val="24"/>
          <w:szCs w:val="24"/>
        </w:rPr>
        <w:t>Asjaõigusseaduse rakendamise seaduse muutmine</w:t>
      </w:r>
    </w:p>
    <w:p w14:paraId="5EAFAFAC" w14:textId="77777777" w:rsidR="00150C66" w:rsidRPr="00BF51EC" w:rsidRDefault="00150C66" w:rsidP="00150C66">
      <w:pPr>
        <w:rPr>
          <w:rFonts w:ascii="Times New Roman" w:hAnsi="Times New Roman" w:cs="Times New Roman"/>
          <w:sz w:val="24"/>
          <w:szCs w:val="24"/>
        </w:rPr>
      </w:pPr>
    </w:p>
    <w:p w14:paraId="3BB38062" w14:textId="0E388134" w:rsidR="00150C66" w:rsidRPr="00BF51EC" w:rsidRDefault="00150C66" w:rsidP="00150C66">
      <w:pPr>
        <w:jc w:val="both"/>
        <w:rPr>
          <w:rFonts w:ascii="Times New Roman" w:hAnsi="Times New Roman" w:cs="Times New Roman"/>
          <w:sz w:val="24"/>
          <w:szCs w:val="24"/>
        </w:rPr>
      </w:pPr>
      <w:bookmarkStart w:id="18" w:name="_Hlk156912801"/>
      <w:r w:rsidRPr="00BF51EC">
        <w:rPr>
          <w:rFonts w:ascii="Times New Roman" w:hAnsi="Times New Roman" w:cs="Times New Roman"/>
          <w:sz w:val="24"/>
          <w:szCs w:val="24"/>
        </w:rPr>
        <w:t>Asjaõigusseaduse rakendamise seaduse § 15</w:t>
      </w:r>
      <w:r w:rsidRPr="00BF51EC">
        <w:rPr>
          <w:rFonts w:ascii="Times New Roman" w:hAnsi="Times New Roman" w:cs="Times New Roman"/>
          <w:sz w:val="24"/>
          <w:szCs w:val="24"/>
          <w:vertAlign w:val="superscript"/>
        </w:rPr>
        <w:t>5</w:t>
      </w:r>
      <w:r w:rsidRPr="00BF51EC">
        <w:rPr>
          <w:rFonts w:ascii="Times New Roman" w:hAnsi="Times New Roman" w:cs="Times New Roman"/>
          <w:sz w:val="24"/>
          <w:szCs w:val="24"/>
        </w:rPr>
        <w:t xml:space="preserve"> lõikes 8 asendatakse tekstiosa „Maa-ameti“ tekstiosaga „Maa- ja Ruumiameti“.</w:t>
      </w:r>
    </w:p>
    <w:bookmarkEnd w:id="18"/>
    <w:p w14:paraId="2A067629" w14:textId="77777777" w:rsidR="002D65DB" w:rsidRPr="00BF51EC" w:rsidRDefault="002D65DB" w:rsidP="5D77C723">
      <w:pPr>
        <w:rPr>
          <w:rFonts w:ascii="Times New Roman" w:hAnsi="Times New Roman" w:cs="Times New Roman"/>
          <w:b/>
          <w:bCs/>
          <w:sz w:val="24"/>
          <w:szCs w:val="24"/>
        </w:rPr>
      </w:pPr>
    </w:p>
    <w:p w14:paraId="33E44A80" w14:textId="6FE2B34A" w:rsidR="365C7452" w:rsidRPr="00BF51EC" w:rsidRDefault="160F1556" w:rsidP="5D77C723">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1B15B5" w:rsidRPr="00BF51EC">
        <w:rPr>
          <w:rFonts w:ascii="Times New Roman" w:hAnsi="Times New Roman" w:cs="Times New Roman"/>
          <w:b/>
          <w:bCs/>
          <w:sz w:val="24"/>
          <w:szCs w:val="24"/>
        </w:rPr>
        <w:t xml:space="preserve">3. </w:t>
      </w:r>
      <w:r w:rsidR="49DDAB30" w:rsidRPr="00BF51EC">
        <w:rPr>
          <w:rFonts w:ascii="Times New Roman" w:hAnsi="Times New Roman" w:cs="Times New Roman"/>
          <w:b/>
          <w:bCs/>
          <w:sz w:val="24"/>
          <w:szCs w:val="24"/>
        </w:rPr>
        <w:t>Ehitusseadustiku muutmine</w:t>
      </w:r>
    </w:p>
    <w:p w14:paraId="5B1E41B2" w14:textId="77777777" w:rsidR="002A5DA3" w:rsidRPr="00BF51EC" w:rsidRDefault="002A5DA3">
      <w:pPr>
        <w:rPr>
          <w:rFonts w:ascii="Times New Roman" w:hAnsi="Times New Roman" w:cs="Times New Roman"/>
          <w:b/>
          <w:bCs/>
          <w:sz w:val="24"/>
          <w:szCs w:val="24"/>
        </w:rPr>
      </w:pPr>
    </w:p>
    <w:p w14:paraId="542361D4" w14:textId="5D1F125B" w:rsidR="1565369C" w:rsidRPr="00BF51EC" w:rsidRDefault="1565369C" w:rsidP="5D77C723">
      <w:pPr>
        <w:rPr>
          <w:rFonts w:ascii="Times New Roman" w:hAnsi="Times New Roman" w:cs="Times New Roman"/>
          <w:sz w:val="24"/>
          <w:szCs w:val="24"/>
        </w:rPr>
      </w:pPr>
      <w:bookmarkStart w:id="19" w:name="_Hlk156913288"/>
      <w:r w:rsidRPr="00BF51EC">
        <w:rPr>
          <w:rFonts w:ascii="Times New Roman" w:hAnsi="Times New Roman" w:cs="Times New Roman"/>
          <w:sz w:val="24"/>
          <w:szCs w:val="24"/>
        </w:rPr>
        <w:t>Ehitusseadustikus tehakse järgmi</w:t>
      </w:r>
      <w:r w:rsidR="0832A31E" w:rsidRPr="00BF51EC">
        <w:rPr>
          <w:rFonts w:ascii="Times New Roman" w:hAnsi="Times New Roman" w:cs="Times New Roman"/>
          <w:sz w:val="24"/>
          <w:szCs w:val="24"/>
        </w:rPr>
        <w:t>sed</w:t>
      </w:r>
      <w:r w:rsidRPr="00BF51EC">
        <w:rPr>
          <w:rFonts w:ascii="Times New Roman" w:hAnsi="Times New Roman" w:cs="Times New Roman"/>
          <w:sz w:val="24"/>
          <w:szCs w:val="24"/>
        </w:rPr>
        <w:t xml:space="preserve"> muudatus</w:t>
      </w:r>
      <w:r w:rsidR="3E4A14FC" w:rsidRPr="00BF51EC">
        <w:rPr>
          <w:rFonts w:ascii="Times New Roman" w:hAnsi="Times New Roman" w:cs="Times New Roman"/>
          <w:sz w:val="24"/>
          <w:szCs w:val="24"/>
        </w:rPr>
        <w:t>ed:</w:t>
      </w:r>
    </w:p>
    <w:p w14:paraId="02845CC0" w14:textId="61E73304" w:rsidR="1BDF938B" w:rsidRPr="00BF51EC" w:rsidRDefault="1BDF938B" w:rsidP="002D65DB">
      <w:pPr>
        <w:jc w:val="both"/>
      </w:pPr>
    </w:p>
    <w:p w14:paraId="02A802EC" w14:textId="140CC676" w:rsidR="0DB2C94F" w:rsidRPr="00BF51EC" w:rsidRDefault="002D65DB" w:rsidP="002D65DB">
      <w:pPr>
        <w:pStyle w:val="Normaallaadveeb"/>
        <w:spacing w:before="0" w:after="0" w:afterAutospacing="0"/>
        <w:jc w:val="both"/>
      </w:pPr>
      <w:r w:rsidRPr="00BF51EC">
        <w:rPr>
          <w:b/>
          <w:bCs/>
        </w:rPr>
        <w:t>1)</w:t>
      </w:r>
      <w:r w:rsidRPr="00BF51EC">
        <w:t xml:space="preserve"> paragrahvi</w:t>
      </w:r>
      <w:r w:rsidR="0DB2C94F" w:rsidRPr="00BF51EC">
        <w:t xml:space="preserve"> 59 l</w:t>
      </w:r>
      <w:r w:rsidRPr="00BF51EC">
        <w:t>õige</w:t>
      </w:r>
      <w:r w:rsidR="0DB2C94F" w:rsidRPr="00BF51EC">
        <w:t xml:space="preserve"> 1 tunnistatakse kehtetuks;</w:t>
      </w:r>
    </w:p>
    <w:p w14:paraId="748E388E" w14:textId="77777777" w:rsidR="002D65DB" w:rsidRPr="00BF51EC" w:rsidRDefault="002D65DB" w:rsidP="002D65DB">
      <w:pPr>
        <w:jc w:val="both"/>
        <w:rPr>
          <w:rFonts w:ascii="Times New Roman" w:hAnsi="Times New Roman" w:cs="Times New Roman"/>
          <w:sz w:val="24"/>
          <w:szCs w:val="24"/>
        </w:rPr>
      </w:pPr>
    </w:p>
    <w:p w14:paraId="02039D88" w14:textId="5FA914C2" w:rsidR="0DB2C94F" w:rsidRPr="00BF51EC" w:rsidRDefault="002D65DB" w:rsidP="002D65DB">
      <w:pPr>
        <w:jc w:val="both"/>
        <w:rPr>
          <w:rFonts w:ascii="Times New Roman" w:hAnsi="Times New Roman" w:cs="Times New Roman"/>
          <w:sz w:val="24"/>
          <w:szCs w:val="24"/>
        </w:rPr>
      </w:pPr>
      <w:r w:rsidRPr="00BF51EC">
        <w:rPr>
          <w:rFonts w:ascii="Times New Roman" w:hAnsi="Times New Roman" w:cs="Times New Roman"/>
          <w:b/>
          <w:bCs/>
          <w:sz w:val="24"/>
          <w:szCs w:val="24"/>
        </w:rPr>
        <w:t>2)</w:t>
      </w:r>
      <w:r w:rsidRPr="00BF51EC">
        <w:rPr>
          <w:rFonts w:ascii="Times New Roman" w:hAnsi="Times New Roman" w:cs="Times New Roman"/>
          <w:sz w:val="24"/>
          <w:szCs w:val="24"/>
        </w:rPr>
        <w:t xml:space="preserve"> paragrahvi</w:t>
      </w:r>
      <w:r w:rsidR="0DB2C94F" w:rsidRPr="00BF51EC">
        <w:rPr>
          <w:rFonts w:ascii="Times New Roman" w:hAnsi="Times New Roman" w:cs="Times New Roman"/>
          <w:sz w:val="24"/>
          <w:szCs w:val="24"/>
        </w:rPr>
        <w:t xml:space="preserve"> 59 l</w:t>
      </w:r>
      <w:r w:rsidRPr="00BF51EC">
        <w:rPr>
          <w:rFonts w:ascii="Times New Roman" w:hAnsi="Times New Roman" w:cs="Times New Roman"/>
          <w:sz w:val="24"/>
          <w:szCs w:val="24"/>
        </w:rPr>
        <w:t>õiget</w:t>
      </w:r>
      <w:r w:rsidR="0DB2C94F" w:rsidRPr="00BF51EC">
        <w:rPr>
          <w:rFonts w:ascii="Times New Roman" w:hAnsi="Times New Roman" w:cs="Times New Roman"/>
          <w:sz w:val="24"/>
          <w:szCs w:val="24"/>
        </w:rPr>
        <w:t xml:space="preserve"> 2 täiendatakse pärast </w:t>
      </w:r>
      <w:r w:rsidRPr="00BF51EC">
        <w:rPr>
          <w:rFonts w:ascii="Times New Roman" w:hAnsi="Times New Roman" w:cs="Times New Roman"/>
          <w:sz w:val="24"/>
          <w:szCs w:val="24"/>
        </w:rPr>
        <w:t>sõn</w:t>
      </w:r>
      <w:r w:rsidR="0DB2C94F" w:rsidRPr="00BF51EC">
        <w:rPr>
          <w:rFonts w:ascii="Times New Roman" w:hAnsi="Times New Roman" w:cs="Times New Roman"/>
          <w:sz w:val="24"/>
          <w:szCs w:val="24"/>
        </w:rPr>
        <w:t>a „Ehitisregistri“ tekstiosaga „vastutav töötleja ja“</w:t>
      </w:r>
      <w:r w:rsidRPr="00BF51EC">
        <w:rPr>
          <w:rFonts w:ascii="Times New Roman" w:hAnsi="Times New Roman" w:cs="Times New Roman"/>
          <w:sz w:val="24"/>
          <w:szCs w:val="24"/>
        </w:rPr>
        <w:t>;</w:t>
      </w:r>
    </w:p>
    <w:p w14:paraId="43D2647E" w14:textId="77777777" w:rsidR="002D65DB" w:rsidRPr="00BF51EC" w:rsidRDefault="002D65DB" w:rsidP="002D65DB">
      <w:pPr>
        <w:pStyle w:val="Normaallaadveeb"/>
        <w:spacing w:before="0" w:after="0" w:afterAutospacing="0"/>
        <w:jc w:val="both"/>
      </w:pPr>
    </w:p>
    <w:p w14:paraId="4953C6CC" w14:textId="707DE6D5" w:rsidR="05E1567E" w:rsidRPr="00BF51EC" w:rsidRDefault="002D65DB" w:rsidP="002D65DB">
      <w:pPr>
        <w:pStyle w:val="Normaallaadveeb"/>
        <w:spacing w:before="0" w:after="0" w:afterAutospacing="0"/>
        <w:jc w:val="both"/>
      </w:pPr>
      <w:r w:rsidRPr="00BF51EC">
        <w:rPr>
          <w:b/>
          <w:bCs/>
        </w:rPr>
        <w:t>3)</w:t>
      </w:r>
      <w:r w:rsidRPr="00BF51EC">
        <w:t xml:space="preserve"> </w:t>
      </w:r>
      <w:r w:rsidR="1DED8D72" w:rsidRPr="00BF51EC">
        <w:t>paragrahvi 113</w:t>
      </w:r>
      <w:r w:rsidR="1ABFF553" w:rsidRPr="00BF51EC">
        <w:rPr>
          <w:vertAlign w:val="superscript"/>
        </w:rPr>
        <w:t>21</w:t>
      </w:r>
      <w:r w:rsidR="1DED8D72" w:rsidRPr="00BF51EC">
        <w:t xml:space="preserve"> lõikes 4 </w:t>
      </w:r>
      <w:r w:rsidR="31C617BF" w:rsidRPr="00BF51EC">
        <w:t>asend</w:t>
      </w:r>
      <w:r w:rsidR="7B4796FF" w:rsidRPr="00BF51EC">
        <w:t>atakse tekstiosa „Maa-amet“ tekstiosaga „Maa- ja Ruumiamet“</w:t>
      </w:r>
      <w:r w:rsidR="00743B9C" w:rsidRPr="00BF51EC">
        <w:t>.</w:t>
      </w:r>
    </w:p>
    <w:bookmarkEnd w:id="19"/>
    <w:p w14:paraId="3601F8D1" w14:textId="77777777" w:rsidR="5D77C723" w:rsidRPr="00BF51EC" w:rsidRDefault="5D77C723" w:rsidP="5D77C723">
      <w:pPr>
        <w:pStyle w:val="Normaallaadveeb"/>
        <w:spacing w:before="0" w:after="0" w:afterAutospacing="0"/>
        <w:jc w:val="both"/>
      </w:pPr>
    </w:p>
    <w:p w14:paraId="4D061150" w14:textId="09C35C2C" w:rsidR="002A5DA3"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1B15B5" w:rsidRPr="00BF51EC">
        <w:rPr>
          <w:rFonts w:ascii="Times New Roman" w:hAnsi="Times New Roman" w:cs="Times New Roman"/>
          <w:b/>
          <w:bCs/>
          <w:sz w:val="24"/>
          <w:szCs w:val="24"/>
        </w:rPr>
        <w:t xml:space="preserve">4. </w:t>
      </w:r>
      <w:bookmarkStart w:id="20" w:name="_Hlk156914297"/>
      <w:r w:rsidR="002A5DA3" w:rsidRPr="00BF51EC">
        <w:rPr>
          <w:rFonts w:ascii="Times New Roman" w:hAnsi="Times New Roman" w:cs="Times New Roman"/>
          <w:b/>
          <w:bCs/>
          <w:sz w:val="24"/>
          <w:szCs w:val="24"/>
        </w:rPr>
        <w:t>Ehitusseadustiku ja planeerimisseaduse rakendamise seaduse muutmine</w:t>
      </w:r>
      <w:bookmarkEnd w:id="20"/>
    </w:p>
    <w:p w14:paraId="26B6DCCE" w14:textId="77777777" w:rsidR="002A5DA3" w:rsidRPr="00BF51EC" w:rsidRDefault="002A5DA3">
      <w:pPr>
        <w:rPr>
          <w:rFonts w:ascii="Times New Roman" w:hAnsi="Times New Roman" w:cs="Times New Roman"/>
          <w:b/>
          <w:bCs/>
          <w:sz w:val="24"/>
          <w:szCs w:val="24"/>
        </w:rPr>
      </w:pPr>
    </w:p>
    <w:p w14:paraId="5F973629" w14:textId="6CE1CFE0" w:rsidR="6C2D77C6" w:rsidRDefault="0020337F" w:rsidP="00CC0EEB">
      <w:pPr>
        <w:pStyle w:val="Normaallaadveeb"/>
        <w:spacing w:before="0" w:after="0" w:afterAutospacing="0"/>
        <w:jc w:val="both"/>
      </w:pPr>
      <w:r w:rsidRPr="00BF51EC">
        <w:t>Ehitusseadustiku ja planeerimisseaduse rakendamise seaduse</w:t>
      </w:r>
      <w:r w:rsidR="007463D0">
        <w:t xml:space="preserve">s </w:t>
      </w:r>
      <w:r w:rsidR="007463D0" w:rsidRPr="00BF51EC">
        <w:t>tehakse järgmised muudatused:</w:t>
      </w:r>
      <w:r w:rsidRPr="00BF51EC">
        <w:t xml:space="preserve"> </w:t>
      </w:r>
    </w:p>
    <w:p w14:paraId="177C2A48" w14:textId="77777777" w:rsidR="001516A2" w:rsidRDefault="001516A2" w:rsidP="00CC0EEB">
      <w:pPr>
        <w:pStyle w:val="Normaallaadveeb"/>
        <w:spacing w:before="0" w:after="0" w:afterAutospacing="0"/>
        <w:jc w:val="both"/>
      </w:pPr>
    </w:p>
    <w:p w14:paraId="54D9C372" w14:textId="77777777" w:rsidR="001516A2" w:rsidRPr="00B167C3" w:rsidRDefault="001516A2" w:rsidP="001516A2">
      <w:pPr>
        <w:pStyle w:val="Normaallaadveeb"/>
        <w:shd w:val="clear" w:color="auto" w:fill="FFFFFF"/>
        <w:spacing w:before="0" w:after="0" w:afterAutospacing="0"/>
        <w:jc w:val="both"/>
        <w:rPr>
          <w:color w:val="000000" w:themeColor="text1"/>
        </w:rPr>
      </w:pPr>
      <w:bookmarkStart w:id="21" w:name="_Hlk164079176"/>
      <w:r w:rsidRPr="00B167C3">
        <w:rPr>
          <w:color w:val="000000" w:themeColor="text1"/>
        </w:rPr>
        <w:t>1) paragrahvi 5 lõigetes 2 ja 3 asendatakse sõnad „valdkonna eest vastutav minister“ sõnaga „Maa- ja Ruumiamet“ vastavas käändes;</w:t>
      </w:r>
    </w:p>
    <w:bookmarkEnd w:id="21"/>
    <w:p w14:paraId="412BE247" w14:textId="77777777" w:rsidR="001516A2" w:rsidRPr="00B167C3" w:rsidRDefault="001516A2" w:rsidP="001516A2">
      <w:pPr>
        <w:pStyle w:val="Normaallaadveeb"/>
        <w:shd w:val="clear" w:color="auto" w:fill="FFFFFF"/>
        <w:spacing w:before="0" w:after="0" w:afterAutospacing="0"/>
        <w:jc w:val="both"/>
        <w:rPr>
          <w:color w:val="000000" w:themeColor="text1"/>
        </w:rPr>
      </w:pPr>
    </w:p>
    <w:p w14:paraId="4B948CEB" w14:textId="77777777" w:rsidR="001516A2" w:rsidRPr="00B167C3" w:rsidRDefault="001516A2" w:rsidP="001516A2">
      <w:pPr>
        <w:contextualSpacing/>
        <w:jc w:val="both"/>
        <w:rPr>
          <w:rFonts w:ascii="Times New Roman" w:hAnsi="Times New Roman" w:cs="Times New Roman"/>
          <w:color w:val="000000" w:themeColor="text1"/>
          <w:sz w:val="24"/>
          <w:szCs w:val="24"/>
        </w:rPr>
      </w:pPr>
      <w:r w:rsidRPr="00B167C3">
        <w:rPr>
          <w:rFonts w:ascii="Times New Roman" w:hAnsi="Times New Roman" w:cs="Times New Roman"/>
          <w:color w:val="000000" w:themeColor="text1"/>
          <w:sz w:val="24"/>
          <w:szCs w:val="24"/>
        </w:rPr>
        <w:t xml:space="preserve">2) paragrahvi </w:t>
      </w:r>
      <w:bookmarkStart w:id="22" w:name="_Hlk165378926"/>
      <w:r w:rsidRPr="00B167C3">
        <w:rPr>
          <w:rFonts w:ascii="Times New Roman" w:hAnsi="Times New Roman" w:cs="Times New Roman"/>
          <w:color w:val="000000" w:themeColor="text1"/>
          <w:sz w:val="24"/>
          <w:szCs w:val="24"/>
        </w:rPr>
        <w:t>11</w:t>
      </w:r>
      <w:r w:rsidRPr="00B167C3">
        <w:rPr>
          <w:rFonts w:ascii="Times New Roman" w:hAnsi="Times New Roman" w:cs="Times New Roman"/>
          <w:color w:val="000000" w:themeColor="text1"/>
          <w:sz w:val="24"/>
          <w:szCs w:val="24"/>
          <w:vertAlign w:val="superscript"/>
        </w:rPr>
        <w:t>1</w:t>
      </w:r>
      <w:r w:rsidRPr="00B167C3">
        <w:rPr>
          <w:rFonts w:ascii="Times New Roman" w:hAnsi="Times New Roman" w:cs="Times New Roman"/>
          <w:color w:val="000000" w:themeColor="text1"/>
          <w:sz w:val="24"/>
          <w:szCs w:val="24"/>
        </w:rPr>
        <w:t xml:space="preserve"> lõige</w:t>
      </w:r>
      <w:del w:id="23" w:author="Mari Käbi" w:date="2024-05-10T08:29:00Z">
        <w:r w:rsidRPr="00B167C3" w:rsidDel="009C3FD7">
          <w:rPr>
            <w:rFonts w:ascii="Times New Roman" w:hAnsi="Times New Roman" w:cs="Times New Roman"/>
            <w:color w:val="000000" w:themeColor="text1"/>
            <w:sz w:val="24"/>
            <w:szCs w:val="24"/>
          </w:rPr>
          <w:delText>t</w:delText>
        </w:r>
      </w:del>
      <w:r w:rsidRPr="00B167C3">
        <w:rPr>
          <w:rFonts w:ascii="Times New Roman" w:hAnsi="Times New Roman" w:cs="Times New Roman"/>
          <w:color w:val="000000" w:themeColor="text1"/>
          <w:sz w:val="24"/>
          <w:szCs w:val="24"/>
        </w:rPr>
        <w:t xml:space="preserve"> 3 muudetakse ja sõnastatakse järgmiselt: </w:t>
      </w:r>
    </w:p>
    <w:p w14:paraId="1CEEE605" w14:textId="77777777" w:rsidR="001516A2" w:rsidRPr="00B167C3" w:rsidRDefault="001516A2" w:rsidP="001516A2">
      <w:pPr>
        <w:contextualSpacing/>
        <w:jc w:val="both"/>
        <w:rPr>
          <w:rFonts w:ascii="Times New Roman" w:hAnsi="Times New Roman" w:cs="Times New Roman"/>
          <w:color w:val="000000" w:themeColor="text1"/>
          <w:sz w:val="24"/>
          <w:szCs w:val="24"/>
          <w:bdr w:val="none" w:sz="0" w:space="0" w:color="auto" w:frame="1"/>
          <w:shd w:val="clear" w:color="auto" w:fill="FFFFFF"/>
        </w:rPr>
      </w:pPr>
      <w:bookmarkStart w:id="24" w:name="para11b1lg3"/>
    </w:p>
    <w:p w14:paraId="2EC5FE30" w14:textId="36D4E9D8" w:rsidR="007463D0" w:rsidRDefault="001516A2" w:rsidP="001516A2">
      <w:pPr>
        <w:pStyle w:val="Normaallaadveeb"/>
        <w:spacing w:before="0" w:after="0" w:afterAutospacing="0"/>
        <w:jc w:val="both"/>
        <w:rPr>
          <w:color w:val="000000" w:themeColor="text1"/>
          <w:shd w:val="clear" w:color="auto" w:fill="FFFFFF"/>
        </w:rPr>
      </w:pPr>
      <w:r w:rsidRPr="00B167C3">
        <w:rPr>
          <w:color w:val="000000" w:themeColor="text1"/>
          <w:bdr w:val="none" w:sz="0" w:space="0" w:color="auto" w:frame="1"/>
          <w:shd w:val="clear" w:color="auto" w:fill="FFFFFF"/>
        </w:rPr>
        <w:t>„</w:t>
      </w:r>
      <w:bookmarkEnd w:id="24"/>
      <w:r w:rsidRPr="00B167C3">
        <w:rPr>
          <w:color w:val="000000" w:themeColor="text1"/>
          <w:shd w:val="clear" w:color="auto" w:fill="FFFFFF"/>
        </w:rPr>
        <w:t xml:space="preserve">(3) </w:t>
      </w:r>
      <w:r w:rsidR="00044237" w:rsidRPr="00B167C3">
        <w:rPr>
          <w:color w:val="000000" w:themeColor="text1"/>
          <w:shd w:val="clear" w:color="auto" w:fill="FFFFFF"/>
        </w:rPr>
        <w:t>Enne</w:t>
      </w:r>
      <w:r w:rsidRPr="00B167C3">
        <w:rPr>
          <w:color w:val="000000" w:themeColor="text1"/>
          <w:shd w:val="clear" w:color="auto" w:fill="FFFFFF"/>
        </w:rPr>
        <w:t xml:space="preserve"> 2025. aasta 1. jaanuari </w:t>
      </w:r>
      <w:r w:rsidR="00044237" w:rsidRPr="00B167C3">
        <w:rPr>
          <w:color w:val="000000" w:themeColor="text1"/>
          <w:shd w:val="clear" w:color="auto" w:fill="FFFFFF"/>
        </w:rPr>
        <w:t>algatatud</w:t>
      </w:r>
      <w:r w:rsidRPr="00B167C3">
        <w:rPr>
          <w:color w:val="000000" w:themeColor="text1"/>
          <w:shd w:val="clear" w:color="auto" w:fill="FFFFFF"/>
        </w:rPr>
        <w:t xml:space="preserve"> kohaliku omavalitsuse üksuse planeeringule</w:t>
      </w:r>
      <w:r w:rsidR="00044237">
        <w:rPr>
          <w:color w:val="000000" w:themeColor="text1"/>
          <w:shd w:val="clear" w:color="auto" w:fill="FFFFFF"/>
        </w:rPr>
        <w:t xml:space="preserve"> </w:t>
      </w:r>
      <w:r w:rsidRPr="00B167C3">
        <w:rPr>
          <w:color w:val="000000" w:themeColor="text1"/>
          <w:shd w:val="clear" w:color="auto" w:fill="FFFFFF"/>
        </w:rPr>
        <w:t>heakskiidu andmine menetletakse lõpuni Maa- ja Ruumiametis.</w:t>
      </w:r>
      <w:bookmarkEnd w:id="22"/>
      <w:r w:rsidRPr="00B167C3">
        <w:rPr>
          <w:color w:val="000000" w:themeColor="text1"/>
          <w:shd w:val="clear" w:color="auto" w:fill="FFFFFF"/>
        </w:rPr>
        <w:t>“</w:t>
      </w:r>
      <w:r w:rsidR="002604EF">
        <w:rPr>
          <w:color w:val="000000" w:themeColor="text1"/>
          <w:shd w:val="clear" w:color="auto" w:fill="FFFFFF"/>
        </w:rPr>
        <w:t>;</w:t>
      </w:r>
    </w:p>
    <w:p w14:paraId="1FE5B9A0" w14:textId="77777777" w:rsidR="007463D0" w:rsidRDefault="007463D0" w:rsidP="001516A2">
      <w:pPr>
        <w:pStyle w:val="Normaallaadveeb"/>
        <w:spacing w:before="0" w:after="0" w:afterAutospacing="0"/>
        <w:jc w:val="both"/>
        <w:rPr>
          <w:color w:val="000000" w:themeColor="text1"/>
          <w:shd w:val="clear" w:color="auto" w:fill="FFFFFF"/>
        </w:rPr>
      </w:pPr>
    </w:p>
    <w:p w14:paraId="3BA2C62F" w14:textId="3EB80C13" w:rsidR="001516A2" w:rsidRPr="00BF51EC" w:rsidRDefault="007463D0" w:rsidP="001516A2">
      <w:pPr>
        <w:pStyle w:val="Normaallaadveeb"/>
        <w:spacing w:before="0" w:after="0" w:afterAutospacing="0"/>
        <w:jc w:val="both"/>
        <w:rPr>
          <w:b/>
          <w:bCs/>
        </w:rPr>
      </w:pPr>
      <w:r>
        <w:rPr>
          <w:color w:val="000000" w:themeColor="text1"/>
          <w:shd w:val="clear" w:color="auto" w:fill="FFFFFF"/>
        </w:rPr>
        <w:t xml:space="preserve">3) paragrahvi </w:t>
      </w:r>
      <w:r w:rsidRPr="00BF51EC">
        <w:t>15 lõikes 2 asendatakse tekstiosa „Maa-amet“ tekstiosaga „Maa- ja Ruumiamet“</w:t>
      </w:r>
      <w:r w:rsidR="001516A2" w:rsidRPr="00B167C3">
        <w:rPr>
          <w:color w:val="000000" w:themeColor="text1"/>
          <w:shd w:val="clear" w:color="auto" w:fill="FFFFFF"/>
        </w:rPr>
        <w:t>.</w:t>
      </w:r>
    </w:p>
    <w:p w14:paraId="31C0DA5E" w14:textId="66220CA1" w:rsidR="6C2D77C6" w:rsidRPr="00BF51EC" w:rsidRDefault="6C2D77C6" w:rsidP="6C2D77C6">
      <w:pPr>
        <w:rPr>
          <w:rFonts w:ascii="Times New Roman" w:hAnsi="Times New Roman" w:cs="Times New Roman"/>
          <w:b/>
          <w:bCs/>
          <w:sz w:val="24"/>
          <w:szCs w:val="24"/>
        </w:rPr>
      </w:pPr>
    </w:p>
    <w:p w14:paraId="138AC149" w14:textId="27D90A23" w:rsidR="00DC2036"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bookmarkStart w:id="25" w:name="_Hlk156914827"/>
      <w:r w:rsidR="0037042B" w:rsidRPr="00BF51EC">
        <w:rPr>
          <w:rFonts w:ascii="Times New Roman" w:hAnsi="Times New Roman" w:cs="Times New Roman"/>
          <w:b/>
          <w:bCs/>
          <w:sz w:val="24"/>
          <w:szCs w:val="24"/>
        </w:rPr>
        <w:t xml:space="preserve">5. </w:t>
      </w:r>
      <w:r w:rsidR="00DC2036" w:rsidRPr="00BF51EC">
        <w:rPr>
          <w:rFonts w:ascii="Times New Roman" w:hAnsi="Times New Roman" w:cs="Times New Roman"/>
          <w:b/>
          <w:bCs/>
          <w:sz w:val="24"/>
          <w:szCs w:val="24"/>
        </w:rPr>
        <w:t>Eluruumide erastamise seaduse muutmine</w:t>
      </w:r>
      <w:bookmarkEnd w:id="25"/>
    </w:p>
    <w:p w14:paraId="3EE50BBA" w14:textId="77777777" w:rsidR="00DC2036" w:rsidRPr="00BF51EC" w:rsidRDefault="00DC2036">
      <w:pPr>
        <w:rPr>
          <w:rFonts w:ascii="Times New Roman" w:hAnsi="Times New Roman" w:cs="Times New Roman"/>
          <w:sz w:val="24"/>
          <w:szCs w:val="24"/>
        </w:rPr>
      </w:pPr>
    </w:p>
    <w:p w14:paraId="29305583" w14:textId="619B1C90" w:rsidR="00CC0EEB" w:rsidRPr="00BF51EC" w:rsidRDefault="00CC0EEB">
      <w:pPr>
        <w:rPr>
          <w:rFonts w:ascii="Times New Roman" w:hAnsi="Times New Roman" w:cs="Times New Roman"/>
          <w:sz w:val="24"/>
          <w:szCs w:val="24"/>
        </w:rPr>
      </w:pPr>
      <w:bookmarkStart w:id="26" w:name="_Hlk156914706"/>
      <w:r w:rsidRPr="00BF51EC">
        <w:rPr>
          <w:rFonts w:ascii="Times New Roman" w:hAnsi="Times New Roman" w:cs="Times New Roman"/>
          <w:sz w:val="24"/>
          <w:szCs w:val="24"/>
        </w:rPr>
        <w:t>Eluruumide erastamise seaduse</w:t>
      </w:r>
      <w:bookmarkEnd w:id="26"/>
      <w:r w:rsidR="00D77565" w:rsidRPr="00BF51EC">
        <w:rPr>
          <w:rFonts w:ascii="Times New Roman" w:hAnsi="Times New Roman" w:cs="Times New Roman"/>
          <w:sz w:val="24"/>
          <w:szCs w:val="24"/>
        </w:rPr>
        <w:t>s tehakse järgmised muudatused:</w:t>
      </w:r>
    </w:p>
    <w:p w14:paraId="5FD5CCE3" w14:textId="77777777" w:rsidR="00D77565" w:rsidRPr="00BF51EC" w:rsidRDefault="00D77565">
      <w:pPr>
        <w:rPr>
          <w:rFonts w:ascii="Times New Roman" w:hAnsi="Times New Roman" w:cs="Times New Roman"/>
          <w:sz w:val="24"/>
          <w:szCs w:val="24"/>
        </w:rPr>
      </w:pPr>
    </w:p>
    <w:p w14:paraId="0972E11F" w14:textId="0B6E72C6" w:rsidR="00D77565" w:rsidRPr="00005534" w:rsidRDefault="00667616" w:rsidP="00667616">
      <w:pPr>
        <w:jc w:val="both"/>
        <w:rPr>
          <w:rFonts w:ascii="Times New Roman" w:hAnsi="Times New Roman" w:cs="Times New Roman"/>
          <w:sz w:val="24"/>
          <w:szCs w:val="24"/>
        </w:rPr>
      </w:pPr>
      <w:r>
        <w:rPr>
          <w:rFonts w:ascii="Times New Roman" w:hAnsi="Times New Roman" w:cs="Times New Roman"/>
          <w:b/>
          <w:bCs/>
          <w:sz w:val="24"/>
          <w:szCs w:val="24"/>
        </w:rPr>
        <w:t xml:space="preserve">1) </w:t>
      </w:r>
      <w:r w:rsidR="00D77565" w:rsidRPr="00005534">
        <w:rPr>
          <w:rFonts w:ascii="Times New Roman" w:hAnsi="Times New Roman" w:cs="Times New Roman"/>
          <w:sz w:val="24"/>
          <w:szCs w:val="24"/>
        </w:rPr>
        <w:t xml:space="preserve">paragrahvi </w:t>
      </w:r>
      <w:bookmarkStart w:id="27" w:name="_Hlk156914716"/>
      <w:r w:rsidR="00D77565" w:rsidRPr="00005534">
        <w:rPr>
          <w:rFonts w:ascii="Times New Roman" w:hAnsi="Times New Roman" w:cs="Times New Roman"/>
          <w:sz w:val="24"/>
          <w:szCs w:val="24"/>
        </w:rPr>
        <w:t>21</w:t>
      </w:r>
      <w:r w:rsidR="00D77565" w:rsidRPr="00005534">
        <w:rPr>
          <w:rFonts w:ascii="Times New Roman" w:hAnsi="Times New Roman" w:cs="Times New Roman"/>
          <w:sz w:val="24"/>
          <w:szCs w:val="24"/>
          <w:vertAlign w:val="superscript"/>
        </w:rPr>
        <w:t xml:space="preserve">5 </w:t>
      </w:r>
      <w:r w:rsidR="00D77565" w:rsidRPr="00005534">
        <w:rPr>
          <w:rFonts w:ascii="Times New Roman" w:hAnsi="Times New Roman" w:cs="Times New Roman"/>
          <w:sz w:val="24"/>
          <w:szCs w:val="24"/>
        </w:rPr>
        <w:t xml:space="preserve">lõikes 7 </w:t>
      </w:r>
      <w:bookmarkEnd w:id="27"/>
      <w:r w:rsidR="00D77565" w:rsidRPr="00005534">
        <w:rPr>
          <w:rFonts w:ascii="Times New Roman" w:hAnsi="Times New Roman" w:cs="Times New Roman"/>
          <w:sz w:val="24"/>
          <w:szCs w:val="24"/>
        </w:rPr>
        <w:t>asendatakse tekstiosa „Maa-amet“ tekstiosaga „Maa- ja Ruumiamet“</w:t>
      </w:r>
      <w:r w:rsidR="00EE61F4" w:rsidRPr="00005534">
        <w:rPr>
          <w:rFonts w:ascii="Times New Roman" w:hAnsi="Times New Roman" w:cs="Times New Roman"/>
          <w:sz w:val="24"/>
          <w:szCs w:val="24"/>
        </w:rPr>
        <w:t>;</w:t>
      </w:r>
    </w:p>
    <w:p w14:paraId="0816B3CD" w14:textId="77777777" w:rsidR="00D77565" w:rsidRPr="00BF51EC" w:rsidRDefault="00D77565">
      <w:pPr>
        <w:rPr>
          <w:rFonts w:ascii="Times New Roman" w:hAnsi="Times New Roman" w:cs="Times New Roman"/>
          <w:sz w:val="24"/>
          <w:szCs w:val="24"/>
        </w:rPr>
      </w:pPr>
    </w:p>
    <w:p w14:paraId="7CE621F3" w14:textId="18C62641" w:rsidR="00D77565" w:rsidRPr="00BF51EC" w:rsidRDefault="00D77565" w:rsidP="00EE61F4">
      <w:pPr>
        <w:jc w:val="both"/>
        <w:rPr>
          <w:rFonts w:ascii="Times New Roman" w:hAnsi="Times New Roman" w:cs="Times New Roman"/>
          <w:sz w:val="24"/>
          <w:szCs w:val="24"/>
        </w:rPr>
      </w:pPr>
      <w:r w:rsidRPr="00BF51EC">
        <w:rPr>
          <w:rFonts w:ascii="Times New Roman" w:hAnsi="Times New Roman" w:cs="Times New Roman"/>
          <w:b/>
          <w:bCs/>
          <w:sz w:val="24"/>
          <w:szCs w:val="24"/>
        </w:rPr>
        <w:t>2)</w:t>
      </w:r>
      <w:r w:rsidRPr="00BF51EC">
        <w:rPr>
          <w:rFonts w:ascii="Times New Roman" w:hAnsi="Times New Roman" w:cs="Times New Roman"/>
          <w:sz w:val="24"/>
          <w:szCs w:val="24"/>
        </w:rPr>
        <w:t xml:space="preserve"> </w:t>
      </w:r>
      <w:bookmarkStart w:id="28" w:name="_Hlk156915265"/>
      <w:r w:rsidR="00EE61F4" w:rsidRPr="00BF51EC">
        <w:rPr>
          <w:rFonts w:ascii="Times New Roman" w:hAnsi="Times New Roman" w:cs="Times New Roman"/>
          <w:sz w:val="24"/>
          <w:szCs w:val="24"/>
        </w:rPr>
        <w:t>paragrahvi 21</w:t>
      </w:r>
      <w:r w:rsidR="00EE61F4" w:rsidRPr="00BF51EC">
        <w:rPr>
          <w:rFonts w:ascii="Times New Roman" w:hAnsi="Times New Roman" w:cs="Times New Roman"/>
          <w:sz w:val="24"/>
          <w:szCs w:val="24"/>
          <w:vertAlign w:val="superscript"/>
        </w:rPr>
        <w:t>8</w:t>
      </w:r>
      <w:r w:rsidR="00EE61F4" w:rsidRPr="00BF51EC">
        <w:rPr>
          <w:rFonts w:ascii="Times New Roman" w:hAnsi="Times New Roman" w:cs="Times New Roman"/>
          <w:sz w:val="24"/>
          <w:szCs w:val="24"/>
        </w:rPr>
        <w:t xml:space="preserve"> lõikes 3 asendatakse tekstiosa „Maa-ameti“ tekstiosaga „Maa- ja Ruumiameti“.</w:t>
      </w:r>
      <w:bookmarkEnd w:id="28"/>
    </w:p>
    <w:p w14:paraId="2364CE53" w14:textId="77777777" w:rsidR="00EE61F4" w:rsidRPr="00BF51EC" w:rsidRDefault="00EE61F4">
      <w:pPr>
        <w:rPr>
          <w:rFonts w:ascii="Times New Roman" w:hAnsi="Times New Roman" w:cs="Times New Roman"/>
          <w:sz w:val="24"/>
          <w:szCs w:val="24"/>
        </w:rPr>
      </w:pPr>
    </w:p>
    <w:p w14:paraId="30CAAD59" w14:textId="3FEE2E38" w:rsidR="009078D2"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390118" w:rsidRPr="00BF51EC">
        <w:rPr>
          <w:rFonts w:ascii="Times New Roman" w:hAnsi="Times New Roman" w:cs="Times New Roman"/>
          <w:b/>
          <w:bCs/>
          <w:sz w:val="24"/>
          <w:szCs w:val="24"/>
        </w:rPr>
        <w:t xml:space="preserve">6. </w:t>
      </w:r>
      <w:r w:rsidR="009078D2" w:rsidRPr="00BF51EC">
        <w:rPr>
          <w:rFonts w:ascii="Times New Roman" w:hAnsi="Times New Roman" w:cs="Times New Roman"/>
          <w:b/>
          <w:bCs/>
          <w:sz w:val="24"/>
          <w:szCs w:val="24"/>
        </w:rPr>
        <w:t xml:space="preserve">Kinnisasja avalikes huvides </w:t>
      </w:r>
      <w:r w:rsidR="002808FB" w:rsidRPr="00BF51EC">
        <w:rPr>
          <w:rFonts w:ascii="Times New Roman" w:hAnsi="Times New Roman" w:cs="Times New Roman"/>
          <w:b/>
          <w:bCs/>
          <w:sz w:val="24"/>
          <w:szCs w:val="24"/>
        </w:rPr>
        <w:t>om</w:t>
      </w:r>
      <w:r w:rsidR="009078D2" w:rsidRPr="00BF51EC">
        <w:rPr>
          <w:rFonts w:ascii="Times New Roman" w:hAnsi="Times New Roman" w:cs="Times New Roman"/>
          <w:b/>
          <w:bCs/>
          <w:sz w:val="24"/>
          <w:szCs w:val="24"/>
        </w:rPr>
        <w:t>andamise seaduse muutmine</w:t>
      </w:r>
    </w:p>
    <w:p w14:paraId="56110284" w14:textId="77777777" w:rsidR="009078D2" w:rsidRPr="00BF51EC" w:rsidRDefault="009078D2" w:rsidP="00390118">
      <w:pPr>
        <w:rPr>
          <w:rFonts w:ascii="Times New Roman" w:hAnsi="Times New Roman" w:cs="Times New Roman"/>
          <w:b/>
          <w:bCs/>
          <w:sz w:val="24"/>
          <w:szCs w:val="24"/>
        </w:rPr>
      </w:pPr>
    </w:p>
    <w:p w14:paraId="4403B52D" w14:textId="2E35BB56" w:rsidR="0037042B" w:rsidRPr="00BF51EC" w:rsidRDefault="0037042B" w:rsidP="00390118">
      <w:pPr>
        <w:jc w:val="both"/>
        <w:rPr>
          <w:rFonts w:ascii="Times New Roman" w:hAnsi="Times New Roman" w:cs="Times New Roman"/>
          <w:sz w:val="24"/>
          <w:szCs w:val="24"/>
        </w:rPr>
      </w:pPr>
      <w:bookmarkStart w:id="29" w:name="_Hlk156915488"/>
      <w:r w:rsidRPr="00BF51EC">
        <w:rPr>
          <w:rFonts w:ascii="Times New Roman" w:hAnsi="Times New Roman" w:cs="Times New Roman"/>
          <w:sz w:val="24"/>
          <w:szCs w:val="24"/>
        </w:rPr>
        <w:t xml:space="preserve">Kinnisasja avalikes huvides </w:t>
      </w:r>
      <w:r w:rsidR="002808FB" w:rsidRPr="00BF51EC">
        <w:rPr>
          <w:rFonts w:ascii="Times New Roman" w:hAnsi="Times New Roman" w:cs="Times New Roman"/>
          <w:sz w:val="24"/>
          <w:szCs w:val="24"/>
        </w:rPr>
        <w:t>om</w:t>
      </w:r>
      <w:r w:rsidRPr="00BF51EC">
        <w:rPr>
          <w:rFonts w:ascii="Times New Roman" w:hAnsi="Times New Roman" w:cs="Times New Roman"/>
          <w:sz w:val="24"/>
          <w:szCs w:val="24"/>
        </w:rPr>
        <w:t xml:space="preserve">andamise seaduse § 6 lõikes 3 ja </w:t>
      </w:r>
      <w:r w:rsidR="00390118" w:rsidRPr="00BF51EC">
        <w:rPr>
          <w:rFonts w:ascii="Times New Roman" w:hAnsi="Times New Roman" w:cs="Times New Roman"/>
          <w:sz w:val="24"/>
          <w:szCs w:val="24"/>
        </w:rPr>
        <w:t>§ 12 lõikes 2 asendatakse tekstiosa „Maa-amet“ tekstiosaga „Maa- ja Ruumiamet“.</w:t>
      </w:r>
    </w:p>
    <w:bookmarkEnd w:id="29"/>
    <w:p w14:paraId="2E57D3F4" w14:textId="77777777" w:rsidR="00390118" w:rsidRPr="00BF51EC" w:rsidRDefault="00390118" w:rsidP="00390118">
      <w:pPr>
        <w:rPr>
          <w:rFonts w:ascii="Times New Roman" w:hAnsi="Times New Roman" w:cs="Times New Roman"/>
          <w:sz w:val="24"/>
          <w:szCs w:val="24"/>
        </w:rPr>
      </w:pPr>
    </w:p>
    <w:p w14:paraId="3DA4E8DB" w14:textId="45D51B40" w:rsidR="009078D2" w:rsidRPr="00BF51EC" w:rsidRDefault="58EB0185">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822D3F" w:rsidRPr="00BF51EC">
        <w:rPr>
          <w:rFonts w:ascii="Times New Roman" w:hAnsi="Times New Roman" w:cs="Times New Roman"/>
          <w:b/>
          <w:bCs/>
          <w:sz w:val="24"/>
          <w:szCs w:val="24"/>
        </w:rPr>
        <w:t xml:space="preserve">7. </w:t>
      </w:r>
      <w:r w:rsidR="6CB6735A" w:rsidRPr="00BF51EC">
        <w:rPr>
          <w:rFonts w:ascii="Times New Roman" w:hAnsi="Times New Roman" w:cs="Times New Roman"/>
          <w:b/>
          <w:bCs/>
          <w:sz w:val="24"/>
          <w:szCs w:val="24"/>
        </w:rPr>
        <w:t>K</w:t>
      </w:r>
      <w:bookmarkStart w:id="30" w:name="_Hlk156916253"/>
      <w:r w:rsidR="6CB6735A" w:rsidRPr="00BF51EC">
        <w:rPr>
          <w:rFonts w:ascii="Times New Roman" w:hAnsi="Times New Roman" w:cs="Times New Roman"/>
          <w:b/>
          <w:bCs/>
          <w:sz w:val="24"/>
          <w:szCs w:val="24"/>
        </w:rPr>
        <w:t>ohanimeseadus</w:t>
      </w:r>
      <w:bookmarkEnd w:id="30"/>
      <w:r w:rsidR="6CB6735A" w:rsidRPr="00BF51EC">
        <w:rPr>
          <w:rFonts w:ascii="Times New Roman" w:hAnsi="Times New Roman" w:cs="Times New Roman"/>
          <w:b/>
          <w:bCs/>
          <w:sz w:val="24"/>
          <w:szCs w:val="24"/>
        </w:rPr>
        <w:t>e muutmine</w:t>
      </w:r>
    </w:p>
    <w:p w14:paraId="0C881B00" w14:textId="20C7E3E5" w:rsidR="1BDF938B" w:rsidRPr="00BF51EC" w:rsidRDefault="1BDF938B" w:rsidP="1BDF938B">
      <w:pPr>
        <w:rPr>
          <w:rFonts w:ascii="Times New Roman" w:hAnsi="Times New Roman" w:cs="Times New Roman"/>
          <w:b/>
          <w:bCs/>
          <w:sz w:val="24"/>
          <w:szCs w:val="24"/>
        </w:rPr>
      </w:pPr>
    </w:p>
    <w:p w14:paraId="2EAC50C9" w14:textId="7D880E26" w:rsidR="00822D3F" w:rsidRPr="00BF51EC" w:rsidRDefault="00822D3F" w:rsidP="00822D3F">
      <w:pPr>
        <w:jc w:val="both"/>
        <w:rPr>
          <w:rFonts w:ascii="Times New Roman" w:hAnsi="Times New Roman" w:cs="Times New Roman"/>
          <w:sz w:val="24"/>
          <w:szCs w:val="24"/>
        </w:rPr>
      </w:pPr>
      <w:bookmarkStart w:id="31" w:name="_Hlk156916230"/>
      <w:r w:rsidRPr="00BF51EC">
        <w:rPr>
          <w:rFonts w:ascii="Times New Roman" w:hAnsi="Times New Roman" w:cs="Times New Roman"/>
          <w:sz w:val="24"/>
          <w:szCs w:val="24"/>
        </w:rPr>
        <w:t>Kohanimeseaduse § 17 lõikes 3 asendatakse tekstiosa „Maa-amet“ tekstiosaga „Maa- ja Ruumiamet“.</w:t>
      </w:r>
    </w:p>
    <w:bookmarkEnd w:id="31"/>
    <w:p w14:paraId="32806D03" w14:textId="77777777" w:rsidR="00822D3F" w:rsidRPr="00BF51EC" w:rsidRDefault="00822D3F" w:rsidP="1BDF938B">
      <w:pPr>
        <w:rPr>
          <w:rFonts w:ascii="Times New Roman" w:hAnsi="Times New Roman" w:cs="Times New Roman"/>
          <w:b/>
          <w:bCs/>
          <w:sz w:val="24"/>
          <w:szCs w:val="24"/>
        </w:rPr>
      </w:pPr>
    </w:p>
    <w:p w14:paraId="3764DC74" w14:textId="597CD5C5" w:rsidR="309A133D" w:rsidRPr="00BF51EC" w:rsidRDefault="309A133D" w:rsidP="1BDF938B">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5E6747" w:rsidRPr="00BF51EC">
        <w:rPr>
          <w:rFonts w:ascii="Times New Roman" w:hAnsi="Times New Roman" w:cs="Times New Roman"/>
          <w:b/>
          <w:bCs/>
          <w:sz w:val="24"/>
          <w:szCs w:val="24"/>
        </w:rPr>
        <w:t xml:space="preserve">8. </w:t>
      </w:r>
      <w:r w:rsidRPr="00BF51EC">
        <w:rPr>
          <w:rFonts w:ascii="Times New Roman" w:hAnsi="Times New Roman" w:cs="Times New Roman"/>
          <w:b/>
          <w:bCs/>
          <w:sz w:val="24"/>
          <w:szCs w:val="24"/>
        </w:rPr>
        <w:t>Lennundusseaduse muutmine</w:t>
      </w:r>
    </w:p>
    <w:p w14:paraId="6FCFE0AD" w14:textId="3D6F4AAF" w:rsidR="1BDF938B" w:rsidRPr="00BF51EC" w:rsidRDefault="1BDF938B" w:rsidP="1BDF938B">
      <w:pPr>
        <w:rPr>
          <w:rFonts w:ascii="Times New Roman" w:hAnsi="Times New Roman" w:cs="Times New Roman"/>
          <w:b/>
          <w:bCs/>
          <w:sz w:val="24"/>
          <w:szCs w:val="24"/>
        </w:rPr>
      </w:pPr>
    </w:p>
    <w:p w14:paraId="64C53E2E" w14:textId="18545AFC" w:rsidR="34AC9FD7" w:rsidRPr="00BF51EC" w:rsidRDefault="34AC9FD7" w:rsidP="00104979">
      <w:pPr>
        <w:jc w:val="both"/>
        <w:rPr>
          <w:rFonts w:ascii="Times New Roman" w:hAnsi="Times New Roman" w:cs="Times New Roman"/>
          <w:sz w:val="24"/>
          <w:szCs w:val="24"/>
        </w:rPr>
      </w:pPr>
      <w:r w:rsidRPr="00BF51EC">
        <w:rPr>
          <w:rFonts w:ascii="Times New Roman" w:hAnsi="Times New Roman" w:cs="Times New Roman"/>
          <w:sz w:val="24"/>
          <w:szCs w:val="24"/>
        </w:rPr>
        <w:t>Lennundusseaduse §</w:t>
      </w:r>
      <w:r w:rsidR="309A133D" w:rsidRPr="00BF51EC">
        <w:rPr>
          <w:rFonts w:ascii="Times New Roman" w:hAnsi="Times New Roman" w:cs="Times New Roman"/>
          <w:sz w:val="24"/>
          <w:szCs w:val="24"/>
        </w:rPr>
        <w:t xml:space="preserve"> 34</w:t>
      </w:r>
      <w:r w:rsidR="309A133D" w:rsidRPr="00BF51EC">
        <w:rPr>
          <w:rFonts w:ascii="Times New Roman" w:hAnsi="Times New Roman" w:cs="Times New Roman"/>
          <w:sz w:val="24"/>
          <w:szCs w:val="24"/>
          <w:vertAlign w:val="superscript"/>
        </w:rPr>
        <w:t>1</w:t>
      </w:r>
      <w:r w:rsidR="309A133D" w:rsidRPr="00BF51EC">
        <w:rPr>
          <w:rFonts w:ascii="Times New Roman" w:hAnsi="Times New Roman" w:cs="Times New Roman"/>
          <w:sz w:val="24"/>
          <w:szCs w:val="24"/>
        </w:rPr>
        <w:t xml:space="preserve"> lõikes 7</w:t>
      </w:r>
      <w:r w:rsidR="309A133D" w:rsidRPr="00BF51EC">
        <w:rPr>
          <w:rFonts w:ascii="Times New Roman" w:hAnsi="Times New Roman" w:cs="Times New Roman"/>
          <w:sz w:val="24"/>
          <w:szCs w:val="24"/>
          <w:vertAlign w:val="superscript"/>
        </w:rPr>
        <w:t>1</w:t>
      </w:r>
      <w:r w:rsidR="309A133D" w:rsidRPr="00BF51EC">
        <w:rPr>
          <w:rFonts w:ascii="Times New Roman" w:hAnsi="Times New Roman" w:cs="Times New Roman"/>
          <w:sz w:val="24"/>
          <w:szCs w:val="24"/>
        </w:rPr>
        <w:t xml:space="preserve"> asendatakse </w:t>
      </w:r>
      <w:r w:rsidR="0020337F" w:rsidRPr="00BF51EC">
        <w:rPr>
          <w:rFonts w:ascii="Times New Roman" w:hAnsi="Times New Roman" w:cs="Times New Roman"/>
          <w:sz w:val="24"/>
          <w:szCs w:val="24"/>
        </w:rPr>
        <w:t>tekstiosa</w:t>
      </w:r>
      <w:r w:rsidR="309A133D" w:rsidRPr="00BF51EC">
        <w:rPr>
          <w:rFonts w:ascii="Times New Roman" w:hAnsi="Times New Roman" w:cs="Times New Roman"/>
          <w:sz w:val="24"/>
          <w:szCs w:val="24"/>
        </w:rPr>
        <w:t xml:space="preserve"> “Maa-amet</w:t>
      </w:r>
      <w:r w:rsidR="00EE5236">
        <w:rPr>
          <w:rFonts w:ascii="Times New Roman" w:hAnsi="Times New Roman" w:cs="Times New Roman"/>
          <w:sz w:val="24"/>
          <w:szCs w:val="24"/>
        </w:rPr>
        <w:t>ile</w:t>
      </w:r>
      <w:r w:rsidR="309A133D" w:rsidRPr="00BF51EC">
        <w:rPr>
          <w:rFonts w:ascii="Times New Roman" w:hAnsi="Times New Roman" w:cs="Times New Roman"/>
          <w:sz w:val="24"/>
          <w:szCs w:val="24"/>
        </w:rPr>
        <w:t xml:space="preserve">” </w:t>
      </w:r>
      <w:r w:rsidR="0020337F" w:rsidRPr="00BF51EC">
        <w:rPr>
          <w:rFonts w:ascii="Times New Roman" w:hAnsi="Times New Roman" w:cs="Times New Roman"/>
          <w:sz w:val="24"/>
          <w:szCs w:val="24"/>
        </w:rPr>
        <w:t>tekstiosa</w:t>
      </w:r>
      <w:r w:rsidR="309A133D" w:rsidRPr="00BF51EC">
        <w:rPr>
          <w:rFonts w:ascii="Times New Roman" w:hAnsi="Times New Roman" w:cs="Times New Roman"/>
          <w:sz w:val="24"/>
          <w:szCs w:val="24"/>
        </w:rPr>
        <w:t xml:space="preserve">ga “Maa- ja </w:t>
      </w:r>
      <w:r w:rsidR="717B56BD" w:rsidRPr="00BF51EC">
        <w:rPr>
          <w:rFonts w:ascii="Times New Roman" w:hAnsi="Times New Roman" w:cs="Times New Roman"/>
          <w:sz w:val="24"/>
          <w:szCs w:val="24"/>
        </w:rPr>
        <w:t>R</w:t>
      </w:r>
      <w:r w:rsidR="309A133D" w:rsidRPr="00BF51EC">
        <w:rPr>
          <w:rFonts w:ascii="Times New Roman" w:hAnsi="Times New Roman" w:cs="Times New Roman"/>
          <w:sz w:val="24"/>
          <w:szCs w:val="24"/>
        </w:rPr>
        <w:t>uumiamet</w:t>
      </w:r>
      <w:r w:rsidR="00EE5236">
        <w:rPr>
          <w:rFonts w:ascii="Times New Roman" w:hAnsi="Times New Roman" w:cs="Times New Roman"/>
          <w:sz w:val="24"/>
          <w:szCs w:val="24"/>
        </w:rPr>
        <w:t>ile</w:t>
      </w:r>
      <w:r w:rsidR="309A133D" w:rsidRPr="00BF51EC">
        <w:rPr>
          <w:rFonts w:ascii="Times New Roman" w:hAnsi="Times New Roman" w:cs="Times New Roman"/>
          <w:sz w:val="24"/>
          <w:szCs w:val="24"/>
        </w:rPr>
        <w:t>”.</w:t>
      </w:r>
    </w:p>
    <w:p w14:paraId="00AEF808" w14:textId="77777777" w:rsidR="009078D2" w:rsidRPr="00BF51EC" w:rsidRDefault="009078D2">
      <w:pPr>
        <w:rPr>
          <w:rFonts w:ascii="Times New Roman" w:hAnsi="Times New Roman" w:cs="Times New Roman"/>
          <w:b/>
          <w:bCs/>
          <w:sz w:val="24"/>
          <w:szCs w:val="24"/>
        </w:rPr>
      </w:pPr>
    </w:p>
    <w:p w14:paraId="73BE048F" w14:textId="72A38AEC" w:rsidR="009078D2" w:rsidRPr="00BF51EC" w:rsidRDefault="58EB0185">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BE601F" w:rsidRPr="00BF51EC">
        <w:rPr>
          <w:rFonts w:ascii="Times New Roman" w:hAnsi="Times New Roman" w:cs="Times New Roman"/>
          <w:b/>
          <w:bCs/>
          <w:sz w:val="24"/>
          <w:szCs w:val="24"/>
        </w:rPr>
        <w:t xml:space="preserve">9. </w:t>
      </w:r>
      <w:r w:rsidR="6CB6735A" w:rsidRPr="00BF51EC">
        <w:rPr>
          <w:rFonts w:ascii="Times New Roman" w:hAnsi="Times New Roman" w:cs="Times New Roman"/>
          <w:b/>
          <w:bCs/>
          <w:sz w:val="24"/>
          <w:szCs w:val="24"/>
        </w:rPr>
        <w:t>Looduskaitseseaduse muutmine</w:t>
      </w:r>
    </w:p>
    <w:p w14:paraId="429BED79" w14:textId="0463071D" w:rsidR="1BDF938B" w:rsidRPr="00BF51EC" w:rsidRDefault="1BDF938B" w:rsidP="1BDF938B">
      <w:pPr>
        <w:rPr>
          <w:rFonts w:ascii="Times New Roman" w:hAnsi="Times New Roman" w:cs="Times New Roman"/>
          <w:b/>
          <w:bCs/>
          <w:sz w:val="24"/>
          <w:szCs w:val="24"/>
        </w:rPr>
      </w:pPr>
    </w:p>
    <w:p w14:paraId="6E7BB536" w14:textId="1E906A4F" w:rsidR="5E75FD58" w:rsidRPr="00BF51EC" w:rsidRDefault="5E75FD58" w:rsidP="00104979">
      <w:pPr>
        <w:jc w:val="both"/>
        <w:rPr>
          <w:rFonts w:ascii="Times New Roman" w:hAnsi="Times New Roman" w:cs="Times New Roman"/>
          <w:sz w:val="24"/>
          <w:szCs w:val="24"/>
        </w:rPr>
      </w:pPr>
      <w:r w:rsidRPr="00BF51EC">
        <w:rPr>
          <w:rFonts w:ascii="Times New Roman" w:hAnsi="Times New Roman" w:cs="Times New Roman"/>
          <w:sz w:val="24"/>
          <w:szCs w:val="24"/>
        </w:rPr>
        <w:t>Looduskaitseseaduse § 91 täiendatakse lõikega 2</w:t>
      </w:r>
      <w:r w:rsidR="23FE7AB2" w:rsidRPr="00BF51EC">
        <w:rPr>
          <w:rFonts w:ascii="Times New Roman" w:hAnsi="Times New Roman" w:cs="Times New Roman"/>
          <w:sz w:val="24"/>
          <w:szCs w:val="24"/>
        </w:rPr>
        <w:t>5</w:t>
      </w:r>
      <w:r w:rsidRPr="00BF51EC">
        <w:rPr>
          <w:rFonts w:ascii="Times New Roman" w:hAnsi="Times New Roman" w:cs="Times New Roman"/>
          <w:sz w:val="24"/>
          <w:szCs w:val="24"/>
        </w:rPr>
        <w:t xml:space="preserve"> järgmises sõnastuses:</w:t>
      </w:r>
    </w:p>
    <w:p w14:paraId="237920A2" w14:textId="77777777" w:rsidR="00667616" w:rsidRDefault="00667616" w:rsidP="002A5290">
      <w:pPr>
        <w:jc w:val="both"/>
        <w:rPr>
          <w:rFonts w:ascii="Times New Roman" w:hAnsi="Times New Roman" w:cs="Times New Roman"/>
          <w:sz w:val="24"/>
          <w:szCs w:val="24"/>
        </w:rPr>
      </w:pPr>
    </w:p>
    <w:p w14:paraId="3426BEA9" w14:textId="6CF0D978" w:rsidR="00FE4509" w:rsidRPr="00BF51EC" w:rsidRDefault="5E75FD58" w:rsidP="002A5290">
      <w:pPr>
        <w:jc w:val="both"/>
        <w:rPr>
          <w:rFonts w:ascii="Times New Roman" w:hAnsi="Times New Roman" w:cs="Times New Roman"/>
          <w:sz w:val="24"/>
          <w:szCs w:val="24"/>
        </w:rPr>
      </w:pPr>
      <w:r w:rsidRPr="00BF51EC">
        <w:rPr>
          <w:rFonts w:ascii="Times New Roman" w:hAnsi="Times New Roman" w:cs="Times New Roman"/>
          <w:sz w:val="24"/>
          <w:szCs w:val="24"/>
        </w:rPr>
        <w:t>„(2</w:t>
      </w:r>
      <w:r w:rsidR="268C6772" w:rsidRPr="00BF51EC">
        <w:rPr>
          <w:rFonts w:ascii="Times New Roman" w:hAnsi="Times New Roman" w:cs="Times New Roman"/>
          <w:sz w:val="24"/>
          <w:szCs w:val="24"/>
        </w:rPr>
        <w:t>5</w:t>
      </w:r>
      <w:r w:rsidRPr="00BF51EC">
        <w:rPr>
          <w:rFonts w:ascii="Times New Roman" w:hAnsi="Times New Roman" w:cs="Times New Roman"/>
          <w:sz w:val="24"/>
          <w:szCs w:val="24"/>
        </w:rPr>
        <w:t xml:space="preserve">) </w:t>
      </w:r>
      <w:r w:rsidR="002A5290" w:rsidRPr="002A5290">
        <w:rPr>
          <w:rFonts w:ascii="Times New Roman" w:hAnsi="Times New Roman" w:cs="Times New Roman"/>
          <w:sz w:val="24"/>
          <w:szCs w:val="24"/>
        </w:rPr>
        <w:t>Enne</w:t>
      </w:r>
      <w:r w:rsidR="00C36837" w:rsidRPr="002A5290">
        <w:rPr>
          <w:rFonts w:ascii="Times New Roman" w:hAnsi="Times New Roman" w:cs="Times New Roman"/>
          <w:sz w:val="24"/>
          <w:szCs w:val="24"/>
        </w:rPr>
        <w:t xml:space="preserve"> 1. jaanuari 2025. a </w:t>
      </w:r>
      <w:r w:rsidR="002A5290" w:rsidRPr="002A5290">
        <w:rPr>
          <w:rFonts w:ascii="Times New Roman" w:hAnsi="Times New Roman" w:cs="Times New Roman"/>
          <w:sz w:val="24"/>
          <w:szCs w:val="24"/>
        </w:rPr>
        <w:t xml:space="preserve">tehtud </w:t>
      </w:r>
      <w:r w:rsidR="00C36837" w:rsidRPr="002A5290">
        <w:rPr>
          <w:rFonts w:ascii="Times New Roman" w:hAnsi="Times New Roman" w:cs="Times New Roman"/>
          <w:sz w:val="24"/>
          <w:szCs w:val="24"/>
        </w:rPr>
        <w:t>k</w:t>
      </w:r>
      <w:r w:rsidR="00FE4509" w:rsidRPr="002A5290">
        <w:rPr>
          <w:rFonts w:ascii="Times New Roman" w:hAnsi="Times New Roman" w:cs="Times New Roman"/>
          <w:sz w:val="24"/>
          <w:szCs w:val="24"/>
        </w:rPr>
        <w:t>äesoleva seaduse §</w:t>
      </w:r>
      <w:r w:rsidR="002A5290" w:rsidRPr="002A5290">
        <w:rPr>
          <w:rFonts w:ascii="Times New Roman" w:hAnsi="Times New Roman" w:cs="Times New Roman"/>
          <w:sz w:val="24"/>
          <w:szCs w:val="24"/>
        </w:rPr>
        <w:t xml:space="preserve"> 1</w:t>
      </w:r>
      <w:r w:rsidR="00A55B07">
        <w:rPr>
          <w:rFonts w:ascii="Times New Roman" w:hAnsi="Times New Roman" w:cs="Times New Roman"/>
          <w:sz w:val="24"/>
          <w:szCs w:val="24"/>
        </w:rPr>
        <w:t>0</w:t>
      </w:r>
      <w:r w:rsidR="002A5290" w:rsidRPr="002A5290">
        <w:rPr>
          <w:rFonts w:ascii="Times New Roman" w:hAnsi="Times New Roman" w:cs="Times New Roman"/>
          <w:sz w:val="24"/>
          <w:szCs w:val="24"/>
        </w:rPr>
        <w:t xml:space="preserve"> </w:t>
      </w:r>
      <w:r w:rsidR="00A55B07">
        <w:rPr>
          <w:rFonts w:ascii="Times New Roman" w:hAnsi="Times New Roman" w:cs="Times New Roman"/>
          <w:sz w:val="24"/>
          <w:szCs w:val="24"/>
        </w:rPr>
        <w:t>lõigete 1 või 6 alusel tehtud</w:t>
      </w:r>
      <w:r w:rsidR="002604EF">
        <w:rPr>
          <w:rFonts w:ascii="Times New Roman" w:hAnsi="Times New Roman" w:cs="Times New Roman"/>
          <w:sz w:val="24"/>
          <w:szCs w:val="24"/>
        </w:rPr>
        <w:t xml:space="preserve"> </w:t>
      </w:r>
      <w:r w:rsidR="00FE4509" w:rsidRPr="002A5290">
        <w:rPr>
          <w:rFonts w:ascii="Times New Roman" w:hAnsi="Times New Roman" w:cs="Times New Roman"/>
          <w:sz w:val="24"/>
          <w:szCs w:val="24"/>
        </w:rPr>
        <w:t>otsuses olev viid</w:t>
      </w:r>
      <w:r w:rsidR="00C36837" w:rsidRPr="002A5290">
        <w:rPr>
          <w:rFonts w:ascii="Times New Roman" w:hAnsi="Times New Roman" w:cs="Times New Roman"/>
          <w:sz w:val="24"/>
          <w:szCs w:val="24"/>
        </w:rPr>
        <w:t>e</w:t>
      </w:r>
      <w:r w:rsidR="00FE4509" w:rsidRPr="002A5290">
        <w:rPr>
          <w:rFonts w:ascii="Times New Roman" w:hAnsi="Times New Roman" w:cs="Times New Roman"/>
          <w:sz w:val="24"/>
          <w:szCs w:val="24"/>
        </w:rPr>
        <w:t xml:space="preserve"> maainfosüsteemile</w:t>
      </w:r>
      <w:r w:rsidR="00F83798" w:rsidRPr="002A5290">
        <w:rPr>
          <w:rFonts w:ascii="Times New Roman" w:hAnsi="Times New Roman" w:cs="Times New Roman"/>
          <w:sz w:val="24"/>
          <w:szCs w:val="24"/>
        </w:rPr>
        <w:t xml:space="preserve"> domeeninimega </w:t>
      </w:r>
      <w:r w:rsidR="00F83798" w:rsidRPr="002A5290">
        <w:rPr>
          <w:rFonts w:ascii="Times New Roman" w:eastAsia="Times New Roman" w:hAnsi="Times New Roman" w:cs="Times New Roman"/>
          <w:sz w:val="24"/>
          <w:szCs w:val="24"/>
        </w:rPr>
        <w:t>www.maaamet.ee</w:t>
      </w:r>
      <w:r w:rsidR="00FE4509" w:rsidRPr="002A5290">
        <w:rPr>
          <w:rFonts w:ascii="Times New Roman" w:hAnsi="Times New Roman" w:cs="Times New Roman"/>
          <w:sz w:val="24"/>
          <w:szCs w:val="24"/>
        </w:rPr>
        <w:t xml:space="preserve"> </w:t>
      </w:r>
      <w:r w:rsidR="00C36837" w:rsidRPr="002A5290">
        <w:rPr>
          <w:rFonts w:ascii="Times New Roman" w:hAnsi="Times New Roman" w:cs="Times New Roman"/>
          <w:sz w:val="24"/>
          <w:szCs w:val="24"/>
        </w:rPr>
        <w:t xml:space="preserve">loetakse viiteks maainfosüsteemile domeeninimega </w:t>
      </w:r>
      <w:r w:rsidR="00C36837" w:rsidRPr="002A5290">
        <w:rPr>
          <w:rFonts w:ascii="Times New Roman" w:eastAsia="Times New Roman" w:hAnsi="Times New Roman" w:cs="Times New Roman"/>
          <w:sz w:val="24"/>
          <w:szCs w:val="24"/>
        </w:rPr>
        <w:t>www.</w:t>
      </w:r>
      <w:r w:rsidR="000361C1" w:rsidRPr="002A5290">
        <w:rPr>
          <w:rFonts w:ascii="Times New Roman" w:eastAsia="Times New Roman" w:hAnsi="Times New Roman" w:cs="Times New Roman"/>
          <w:sz w:val="24"/>
          <w:szCs w:val="24"/>
        </w:rPr>
        <w:t>maaruum</w:t>
      </w:r>
      <w:r w:rsidR="00C36837" w:rsidRPr="002A5290">
        <w:rPr>
          <w:rFonts w:ascii="Times New Roman" w:eastAsia="Times New Roman" w:hAnsi="Times New Roman" w:cs="Times New Roman"/>
          <w:sz w:val="24"/>
          <w:szCs w:val="24"/>
        </w:rPr>
        <w:t>.ee.“.</w:t>
      </w:r>
    </w:p>
    <w:p w14:paraId="7C486A59" w14:textId="77777777" w:rsidR="00FE4509" w:rsidRPr="00BF51EC" w:rsidRDefault="00FE4509">
      <w:pPr>
        <w:rPr>
          <w:rFonts w:ascii="Times New Roman" w:hAnsi="Times New Roman" w:cs="Times New Roman"/>
          <w:b/>
          <w:bCs/>
          <w:sz w:val="24"/>
          <w:szCs w:val="24"/>
        </w:rPr>
      </w:pPr>
    </w:p>
    <w:p w14:paraId="15B7A318" w14:textId="2BF39F36" w:rsidR="009078D2"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5E34B3" w:rsidRPr="00BF51EC">
        <w:rPr>
          <w:rFonts w:ascii="Times New Roman" w:hAnsi="Times New Roman" w:cs="Times New Roman"/>
          <w:b/>
          <w:bCs/>
          <w:sz w:val="24"/>
          <w:szCs w:val="24"/>
        </w:rPr>
        <w:t xml:space="preserve">10. </w:t>
      </w:r>
      <w:r w:rsidR="009078D2" w:rsidRPr="00BF51EC">
        <w:rPr>
          <w:rFonts w:ascii="Times New Roman" w:hAnsi="Times New Roman" w:cs="Times New Roman"/>
          <w:b/>
          <w:bCs/>
          <w:sz w:val="24"/>
          <w:szCs w:val="24"/>
        </w:rPr>
        <w:t>Maa hindamise seaduse muutmine</w:t>
      </w:r>
    </w:p>
    <w:p w14:paraId="0BF636B7" w14:textId="77777777" w:rsidR="00667616" w:rsidRDefault="00667616" w:rsidP="005E34B3">
      <w:pPr>
        <w:jc w:val="both"/>
        <w:rPr>
          <w:rFonts w:ascii="Times New Roman" w:hAnsi="Times New Roman" w:cs="Times New Roman"/>
          <w:sz w:val="24"/>
          <w:szCs w:val="24"/>
        </w:rPr>
      </w:pPr>
      <w:bookmarkStart w:id="32" w:name="_Hlk156920004"/>
    </w:p>
    <w:p w14:paraId="1AEA4E86" w14:textId="0DB5A135" w:rsidR="009078D2" w:rsidRPr="00BF51EC" w:rsidRDefault="005E34B3" w:rsidP="005E34B3">
      <w:pPr>
        <w:jc w:val="both"/>
        <w:rPr>
          <w:rFonts w:ascii="Times New Roman" w:hAnsi="Times New Roman" w:cs="Times New Roman"/>
          <w:sz w:val="24"/>
          <w:szCs w:val="24"/>
        </w:rPr>
      </w:pPr>
      <w:r w:rsidRPr="28D1F21F">
        <w:rPr>
          <w:rFonts w:ascii="Times New Roman" w:hAnsi="Times New Roman" w:cs="Times New Roman"/>
          <w:sz w:val="24"/>
          <w:szCs w:val="24"/>
        </w:rPr>
        <w:t xml:space="preserve">Maa hindamise seaduses asendatakse </w:t>
      </w:r>
      <w:r w:rsidR="3C67FB86" w:rsidRPr="28D1F21F">
        <w:rPr>
          <w:rFonts w:ascii="Times New Roman" w:hAnsi="Times New Roman" w:cs="Times New Roman"/>
          <w:sz w:val="24"/>
          <w:szCs w:val="24"/>
        </w:rPr>
        <w:t xml:space="preserve">läbivalt </w:t>
      </w:r>
      <w:r w:rsidRPr="28D1F21F">
        <w:rPr>
          <w:rFonts w:ascii="Times New Roman" w:hAnsi="Times New Roman" w:cs="Times New Roman"/>
          <w:sz w:val="24"/>
          <w:szCs w:val="24"/>
        </w:rPr>
        <w:t>tekstiosa “Maa-amet” tekstiosaga „Maa- ja Ruumiamet”.</w:t>
      </w:r>
      <w:bookmarkEnd w:id="32"/>
    </w:p>
    <w:p w14:paraId="62E020E3" w14:textId="77777777" w:rsidR="005E34B3" w:rsidRPr="00BF51EC" w:rsidRDefault="005E34B3">
      <w:pPr>
        <w:rPr>
          <w:rFonts w:ascii="Times New Roman" w:hAnsi="Times New Roman" w:cs="Times New Roman"/>
          <w:b/>
          <w:bCs/>
          <w:sz w:val="24"/>
          <w:szCs w:val="24"/>
        </w:rPr>
      </w:pPr>
    </w:p>
    <w:p w14:paraId="7C8EC99C" w14:textId="46ACF18C" w:rsidR="002A5DA3"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090259" w:rsidRPr="00BF51EC">
        <w:rPr>
          <w:rFonts w:ascii="Times New Roman" w:hAnsi="Times New Roman" w:cs="Times New Roman"/>
          <w:b/>
          <w:bCs/>
          <w:sz w:val="24"/>
          <w:szCs w:val="24"/>
        </w:rPr>
        <w:t xml:space="preserve">11. </w:t>
      </w:r>
      <w:r w:rsidR="002A5DA3" w:rsidRPr="00BF51EC">
        <w:rPr>
          <w:rFonts w:ascii="Times New Roman" w:hAnsi="Times New Roman" w:cs="Times New Roman"/>
          <w:b/>
          <w:bCs/>
          <w:sz w:val="24"/>
          <w:szCs w:val="24"/>
        </w:rPr>
        <w:t>Maakatastriseaduse muutmine</w:t>
      </w:r>
    </w:p>
    <w:p w14:paraId="164E33B6" w14:textId="77777777" w:rsidR="002A5DA3" w:rsidRPr="00BF51EC" w:rsidRDefault="002A5DA3">
      <w:pPr>
        <w:rPr>
          <w:rFonts w:ascii="Times New Roman" w:hAnsi="Times New Roman" w:cs="Times New Roman"/>
          <w:b/>
          <w:bCs/>
          <w:sz w:val="24"/>
          <w:szCs w:val="24"/>
        </w:rPr>
      </w:pPr>
    </w:p>
    <w:p w14:paraId="526E78D4" w14:textId="25411F1B" w:rsidR="00090259" w:rsidRPr="00BF51EC" w:rsidRDefault="00090259" w:rsidP="00090259">
      <w:pPr>
        <w:jc w:val="both"/>
        <w:rPr>
          <w:rFonts w:ascii="Times New Roman" w:hAnsi="Times New Roman" w:cs="Times New Roman"/>
          <w:sz w:val="24"/>
          <w:szCs w:val="24"/>
        </w:rPr>
      </w:pPr>
      <w:r w:rsidRPr="28D1F21F">
        <w:rPr>
          <w:rFonts w:ascii="Times New Roman" w:hAnsi="Times New Roman" w:cs="Times New Roman"/>
          <w:sz w:val="24"/>
          <w:szCs w:val="24"/>
        </w:rPr>
        <w:lastRenderedPageBreak/>
        <w:t>Maakatastriseaduses asendatakse tekstiosa “Maa-amet” tekstiosaga „Maa- ja Ruumiamet” vastavas käändes.</w:t>
      </w:r>
    </w:p>
    <w:p w14:paraId="03C8A761" w14:textId="77777777" w:rsidR="00090259" w:rsidRPr="00BF51EC" w:rsidRDefault="00090259">
      <w:pPr>
        <w:rPr>
          <w:rFonts w:ascii="Times New Roman" w:hAnsi="Times New Roman" w:cs="Times New Roman"/>
          <w:b/>
          <w:bCs/>
          <w:sz w:val="24"/>
          <w:szCs w:val="24"/>
        </w:rPr>
      </w:pPr>
    </w:p>
    <w:p w14:paraId="500782FB" w14:textId="5738FC09" w:rsidR="00D200B5"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A379FB" w:rsidRPr="00BF51EC">
        <w:rPr>
          <w:rFonts w:ascii="Times New Roman" w:hAnsi="Times New Roman" w:cs="Times New Roman"/>
          <w:b/>
          <w:bCs/>
          <w:sz w:val="24"/>
          <w:szCs w:val="24"/>
        </w:rPr>
        <w:t xml:space="preserve">12. </w:t>
      </w:r>
      <w:r w:rsidR="00D200B5" w:rsidRPr="00BF51EC">
        <w:rPr>
          <w:rFonts w:ascii="Times New Roman" w:hAnsi="Times New Roman" w:cs="Times New Roman"/>
          <w:b/>
          <w:bCs/>
          <w:sz w:val="24"/>
          <w:szCs w:val="24"/>
        </w:rPr>
        <w:t>Maakorraldusseaduse muutmine</w:t>
      </w:r>
    </w:p>
    <w:p w14:paraId="574857BB" w14:textId="77777777" w:rsidR="00D200B5" w:rsidRPr="00BF51EC" w:rsidRDefault="00D200B5">
      <w:pPr>
        <w:rPr>
          <w:rFonts w:ascii="Times New Roman" w:hAnsi="Times New Roman" w:cs="Times New Roman"/>
          <w:b/>
          <w:bCs/>
          <w:sz w:val="24"/>
          <w:szCs w:val="24"/>
        </w:rPr>
      </w:pPr>
    </w:p>
    <w:p w14:paraId="2666E7C9" w14:textId="308C5BCE" w:rsidR="00A379FB" w:rsidRPr="00BF51EC" w:rsidRDefault="00A379FB" w:rsidP="00A379FB">
      <w:pPr>
        <w:jc w:val="both"/>
        <w:rPr>
          <w:rFonts w:ascii="Times New Roman" w:hAnsi="Times New Roman" w:cs="Times New Roman"/>
          <w:b/>
          <w:bCs/>
          <w:sz w:val="24"/>
          <w:szCs w:val="24"/>
        </w:rPr>
      </w:pPr>
      <w:bookmarkStart w:id="33" w:name="_Hlk156921107"/>
      <w:r w:rsidRPr="28D1F21F">
        <w:rPr>
          <w:rFonts w:ascii="Times New Roman" w:hAnsi="Times New Roman" w:cs="Times New Roman"/>
          <w:sz w:val="24"/>
          <w:szCs w:val="24"/>
        </w:rPr>
        <w:t>Maakorraldusseaduses asendatakse tekstiosa “Maa-amet” tekstiosaga „Maa- ja Ruumiamet” vastavas käändes.</w:t>
      </w:r>
    </w:p>
    <w:bookmarkEnd w:id="33"/>
    <w:p w14:paraId="14E49A9D" w14:textId="77777777" w:rsidR="00A379FB" w:rsidRPr="00BF51EC" w:rsidRDefault="00A379FB">
      <w:pPr>
        <w:rPr>
          <w:rFonts w:ascii="Times New Roman" w:hAnsi="Times New Roman" w:cs="Times New Roman"/>
          <w:b/>
          <w:bCs/>
          <w:sz w:val="24"/>
          <w:szCs w:val="24"/>
        </w:rPr>
      </w:pPr>
    </w:p>
    <w:p w14:paraId="22730F89" w14:textId="460F15B9" w:rsidR="005C42C8" w:rsidRPr="00BF51EC" w:rsidRDefault="00AF662C" w:rsidP="005C42C8">
      <w:pPr>
        <w:rPr>
          <w:rFonts w:ascii="Times New Roman" w:hAnsi="Times New Roman" w:cs="Times New Roman"/>
          <w:b/>
          <w:sz w:val="24"/>
          <w:szCs w:val="24"/>
        </w:rPr>
      </w:pPr>
      <w:bookmarkStart w:id="34" w:name="_Hlk155367073"/>
      <w:r w:rsidRPr="00BF51EC">
        <w:rPr>
          <w:rFonts w:ascii="Times New Roman" w:hAnsi="Times New Roman" w:cs="Times New Roman"/>
          <w:b/>
          <w:bCs/>
          <w:sz w:val="24"/>
          <w:szCs w:val="24"/>
        </w:rPr>
        <w:t xml:space="preserve">§ </w:t>
      </w:r>
      <w:r w:rsidR="00A379FB" w:rsidRPr="00BF51EC">
        <w:rPr>
          <w:rFonts w:ascii="Times New Roman" w:hAnsi="Times New Roman" w:cs="Times New Roman"/>
          <w:b/>
          <w:bCs/>
          <w:sz w:val="24"/>
          <w:szCs w:val="24"/>
        </w:rPr>
        <w:t xml:space="preserve">13. </w:t>
      </w:r>
      <w:r w:rsidR="005C42C8" w:rsidRPr="00BF51EC">
        <w:rPr>
          <w:rFonts w:ascii="Times New Roman" w:hAnsi="Times New Roman" w:cs="Times New Roman"/>
          <w:b/>
          <w:sz w:val="24"/>
          <w:szCs w:val="24"/>
        </w:rPr>
        <w:t>Maaparandusseaduse muutmine</w:t>
      </w:r>
      <w:bookmarkEnd w:id="17"/>
    </w:p>
    <w:p w14:paraId="3327BA62" w14:textId="77777777" w:rsidR="005C42C8" w:rsidRPr="00BF51EC" w:rsidRDefault="005C42C8" w:rsidP="005C42C8">
      <w:pPr>
        <w:jc w:val="both"/>
        <w:rPr>
          <w:rFonts w:ascii="Times New Roman" w:hAnsi="Times New Roman" w:cs="Times New Roman"/>
          <w:b/>
          <w:sz w:val="24"/>
          <w:szCs w:val="24"/>
        </w:rPr>
      </w:pPr>
    </w:p>
    <w:p w14:paraId="1626239C" w14:textId="700B55D2" w:rsidR="005C42C8" w:rsidRPr="00BF51EC" w:rsidRDefault="005C42C8" w:rsidP="005C42C8">
      <w:pPr>
        <w:jc w:val="both"/>
        <w:rPr>
          <w:rFonts w:ascii="Times New Roman" w:hAnsi="Times New Roman" w:cs="Times New Roman"/>
          <w:sz w:val="24"/>
          <w:szCs w:val="24"/>
        </w:rPr>
      </w:pPr>
      <w:r w:rsidRPr="28D1F21F">
        <w:rPr>
          <w:rFonts w:ascii="Times New Roman" w:hAnsi="Times New Roman" w:cs="Times New Roman"/>
          <w:sz w:val="24"/>
          <w:szCs w:val="24"/>
        </w:rPr>
        <w:t>Maaparandusseaduses, välja arvatud § 96 lõikes 2 ning § 103 lõikes 4,</w:t>
      </w:r>
      <w:r w:rsidRPr="28D1F21F">
        <w:rPr>
          <w:rFonts w:ascii="Times New Roman" w:hAnsi="Times New Roman" w:cs="Times New Roman"/>
          <w:b/>
          <w:bCs/>
          <w:sz w:val="24"/>
          <w:szCs w:val="24"/>
        </w:rPr>
        <w:t xml:space="preserve"> </w:t>
      </w:r>
      <w:r w:rsidRPr="28D1F21F">
        <w:rPr>
          <w:rFonts w:ascii="Times New Roman" w:hAnsi="Times New Roman" w:cs="Times New Roman"/>
          <w:sz w:val="24"/>
          <w:szCs w:val="24"/>
        </w:rPr>
        <w:t>asendatakse tekstiosa „Põllumajandus- ja Toiduamet” tekstiosaga „Maa- ja Ruumiamet” vastavas käändes.</w:t>
      </w:r>
    </w:p>
    <w:bookmarkEnd w:id="34"/>
    <w:p w14:paraId="1E223C61" w14:textId="77777777" w:rsidR="005C42C8" w:rsidRPr="00BF51EC" w:rsidRDefault="005C42C8">
      <w:pPr>
        <w:rPr>
          <w:rFonts w:ascii="Times New Roman" w:hAnsi="Times New Roman" w:cs="Times New Roman"/>
          <w:b/>
          <w:bCs/>
          <w:sz w:val="24"/>
          <w:szCs w:val="24"/>
        </w:rPr>
      </w:pPr>
    </w:p>
    <w:p w14:paraId="267D1E9F" w14:textId="7E65CD65" w:rsidR="009078D2" w:rsidRPr="00BF51EC" w:rsidRDefault="160F1556">
      <w:pPr>
        <w:rPr>
          <w:rFonts w:ascii="Times New Roman" w:hAnsi="Times New Roman" w:cs="Times New Roman"/>
          <w:b/>
          <w:bCs/>
          <w:sz w:val="24"/>
          <w:szCs w:val="24"/>
        </w:rPr>
      </w:pPr>
      <w:bookmarkStart w:id="35" w:name="_Hlk155361416"/>
      <w:r w:rsidRPr="00BF51EC">
        <w:rPr>
          <w:rFonts w:ascii="Times New Roman" w:hAnsi="Times New Roman" w:cs="Times New Roman"/>
          <w:b/>
          <w:bCs/>
          <w:sz w:val="24"/>
          <w:szCs w:val="24"/>
        </w:rPr>
        <w:t xml:space="preserve">§ </w:t>
      </w:r>
      <w:r w:rsidR="00146258" w:rsidRPr="00BF51EC">
        <w:rPr>
          <w:rFonts w:ascii="Times New Roman" w:hAnsi="Times New Roman" w:cs="Times New Roman"/>
          <w:b/>
          <w:bCs/>
          <w:sz w:val="24"/>
          <w:szCs w:val="24"/>
        </w:rPr>
        <w:t xml:space="preserve">14. </w:t>
      </w:r>
      <w:r w:rsidR="6CD99B3E" w:rsidRPr="00BF51EC">
        <w:rPr>
          <w:rFonts w:ascii="Times New Roman" w:hAnsi="Times New Roman" w:cs="Times New Roman"/>
          <w:b/>
          <w:bCs/>
          <w:sz w:val="24"/>
          <w:szCs w:val="24"/>
        </w:rPr>
        <w:t>Maapõueseaduse muutmine</w:t>
      </w:r>
    </w:p>
    <w:p w14:paraId="41FA0757" w14:textId="656DE4FD" w:rsidR="1BDF938B" w:rsidRPr="00BF51EC" w:rsidRDefault="1BDF938B" w:rsidP="1BDF938B">
      <w:pPr>
        <w:rPr>
          <w:rFonts w:ascii="Times New Roman" w:hAnsi="Times New Roman" w:cs="Times New Roman"/>
          <w:b/>
          <w:bCs/>
          <w:sz w:val="24"/>
          <w:szCs w:val="24"/>
        </w:rPr>
      </w:pPr>
    </w:p>
    <w:p w14:paraId="0E838061" w14:textId="275B877D" w:rsidR="21585A99" w:rsidRPr="00BF51EC" w:rsidRDefault="21585A99" w:rsidP="1BDF938B">
      <w:pPr>
        <w:rPr>
          <w:rFonts w:ascii="Times New Roman" w:hAnsi="Times New Roman" w:cs="Times New Roman"/>
          <w:sz w:val="24"/>
          <w:szCs w:val="24"/>
        </w:rPr>
      </w:pPr>
      <w:r w:rsidRPr="00BF51EC">
        <w:rPr>
          <w:rFonts w:ascii="Times New Roman" w:hAnsi="Times New Roman" w:cs="Times New Roman"/>
          <w:sz w:val="24"/>
          <w:szCs w:val="24"/>
        </w:rPr>
        <w:t>Maapõueseaduses tehakse järgmised muudatused:</w:t>
      </w:r>
    </w:p>
    <w:p w14:paraId="4EAA4D45" w14:textId="78DB6489" w:rsidR="1BDF938B" w:rsidRPr="00BF51EC" w:rsidRDefault="1BDF938B" w:rsidP="1BDF938B">
      <w:pPr>
        <w:rPr>
          <w:rFonts w:ascii="Times New Roman" w:hAnsi="Times New Roman" w:cs="Times New Roman"/>
          <w:sz w:val="24"/>
          <w:szCs w:val="24"/>
        </w:rPr>
      </w:pPr>
    </w:p>
    <w:p w14:paraId="180E6F39" w14:textId="7D6993BC" w:rsidR="21585A99" w:rsidRPr="00BF51EC" w:rsidRDefault="21585A99" w:rsidP="6B72FEE3">
      <w:pPr>
        <w:jc w:val="both"/>
        <w:rPr>
          <w:rFonts w:ascii="Times New Roman" w:eastAsia="Times New Roman" w:hAnsi="Times New Roman" w:cs="Times New Roman"/>
          <w:sz w:val="24"/>
          <w:szCs w:val="24"/>
        </w:rPr>
      </w:pPr>
      <w:r w:rsidRPr="6B72FEE3">
        <w:rPr>
          <w:rFonts w:ascii="Times New Roman" w:hAnsi="Times New Roman" w:cs="Times New Roman"/>
          <w:b/>
          <w:bCs/>
          <w:sz w:val="24"/>
          <w:szCs w:val="24"/>
        </w:rPr>
        <w:t>1)</w:t>
      </w:r>
      <w:r w:rsidR="791A7018" w:rsidRPr="6B72FEE3">
        <w:rPr>
          <w:rFonts w:ascii="Times New Roman" w:hAnsi="Times New Roman" w:cs="Times New Roman"/>
          <w:sz w:val="24"/>
          <w:szCs w:val="24"/>
        </w:rPr>
        <w:t xml:space="preserve"> </w:t>
      </w:r>
      <w:r w:rsidR="7AE1153F" w:rsidRPr="6B72FEE3">
        <w:rPr>
          <w:rFonts w:ascii="Times New Roman" w:eastAsia="Times New Roman" w:hAnsi="Times New Roman" w:cs="Times New Roman"/>
          <w:sz w:val="24"/>
          <w:szCs w:val="24"/>
        </w:rPr>
        <w:t xml:space="preserve">paragrahvi 12 lõike 1 teine lause muudetakse ja sõnastatakse järgmiselt: </w:t>
      </w:r>
    </w:p>
    <w:p w14:paraId="40790B37" w14:textId="77777777" w:rsidR="00667616" w:rsidRDefault="00667616" w:rsidP="008E2639">
      <w:pPr>
        <w:jc w:val="both"/>
        <w:rPr>
          <w:rFonts w:ascii="Times New Roman" w:eastAsia="Times New Roman" w:hAnsi="Times New Roman" w:cs="Times New Roman"/>
          <w:sz w:val="24"/>
          <w:szCs w:val="24"/>
        </w:rPr>
      </w:pPr>
    </w:p>
    <w:p w14:paraId="10E3927B" w14:textId="34231212" w:rsidR="21585A99" w:rsidRDefault="7AE1153F" w:rsidP="008E2639">
      <w:pPr>
        <w:jc w:val="both"/>
        <w:rPr>
          <w:rFonts w:ascii="Times New Roman" w:eastAsia="Times New Roman" w:hAnsi="Times New Roman" w:cs="Times New Roman"/>
          <w:sz w:val="24"/>
          <w:szCs w:val="24"/>
        </w:rPr>
      </w:pPr>
      <w:r w:rsidRPr="6B72FEE3">
        <w:rPr>
          <w:rFonts w:ascii="Times New Roman" w:eastAsia="Times New Roman" w:hAnsi="Times New Roman" w:cs="Times New Roman"/>
          <w:sz w:val="24"/>
          <w:szCs w:val="24"/>
        </w:rPr>
        <w:t>„Maavarade komisjoni põhiülesanne on Kliimaministeeriumi ning tema valitsemisala asutuste nõustamine maapõue uurimise, kasutamise ja kaitse ning maavara arvestamise küsimustes.“</w:t>
      </w:r>
      <w:r w:rsidR="00233CC1">
        <w:rPr>
          <w:rFonts w:ascii="Times New Roman" w:eastAsia="Times New Roman" w:hAnsi="Times New Roman" w:cs="Times New Roman"/>
          <w:sz w:val="24"/>
          <w:szCs w:val="24"/>
        </w:rPr>
        <w:t>;</w:t>
      </w:r>
    </w:p>
    <w:p w14:paraId="5BA568BE" w14:textId="77777777" w:rsidR="00792E8E" w:rsidRDefault="00792E8E" w:rsidP="008E2639">
      <w:pPr>
        <w:jc w:val="both"/>
        <w:rPr>
          <w:rFonts w:ascii="Times New Roman" w:eastAsia="Times New Roman" w:hAnsi="Times New Roman" w:cs="Times New Roman"/>
          <w:sz w:val="24"/>
          <w:szCs w:val="24"/>
        </w:rPr>
      </w:pPr>
    </w:p>
    <w:p w14:paraId="796BFC9A" w14:textId="77777777" w:rsidR="002604EF" w:rsidRDefault="00792E8E" w:rsidP="008E2639">
      <w:pPr>
        <w:jc w:val="both"/>
        <w:rPr>
          <w:rFonts w:ascii="Times New Roman" w:eastAsia="Times New Roman" w:hAnsi="Times New Roman" w:cs="Times New Roman"/>
          <w:sz w:val="24"/>
          <w:szCs w:val="24"/>
        </w:rPr>
      </w:pPr>
      <w:r w:rsidRPr="00BA09B4">
        <w:rPr>
          <w:rFonts w:ascii="Times New Roman" w:eastAsia="Times New Roman" w:hAnsi="Times New Roman" w:cs="Times New Roman"/>
          <w:b/>
          <w:bCs/>
          <w:sz w:val="24"/>
          <w:szCs w:val="24"/>
        </w:rPr>
        <w:t>2)</w:t>
      </w:r>
      <w:r>
        <w:rPr>
          <w:rFonts w:ascii="Times New Roman" w:eastAsia="Times New Roman" w:hAnsi="Times New Roman" w:cs="Times New Roman"/>
          <w:sz w:val="24"/>
          <w:szCs w:val="24"/>
        </w:rPr>
        <w:t xml:space="preserve"> </w:t>
      </w:r>
      <w:bookmarkStart w:id="36" w:name="_Hlk164688192"/>
      <w:r w:rsidR="004108E5">
        <w:rPr>
          <w:rFonts w:ascii="Times New Roman" w:eastAsia="Times New Roman" w:hAnsi="Times New Roman" w:cs="Times New Roman"/>
          <w:sz w:val="24"/>
          <w:szCs w:val="24"/>
        </w:rPr>
        <w:t>paragrahvi 14 lõike 2 sissejuhatav lauseosa muudetakse ja sõnastatakse järgmiselt</w:t>
      </w:r>
      <w:r w:rsidR="002604EF">
        <w:rPr>
          <w:rFonts w:ascii="Times New Roman" w:eastAsia="Times New Roman" w:hAnsi="Times New Roman" w:cs="Times New Roman"/>
          <w:sz w:val="24"/>
          <w:szCs w:val="24"/>
        </w:rPr>
        <w:t>:</w:t>
      </w:r>
      <w:r w:rsidR="004108E5">
        <w:rPr>
          <w:rFonts w:ascii="Times New Roman" w:eastAsia="Times New Roman" w:hAnsi="Times New Roman" w:cs="Times New Roman"/>
          <w:sz w:val="24"/>
          <w:szCs w:val="24"/>
        </w:rPr>
        <w:t xml:space="preserve"> </w:t>
      </w:r>
    </w:p>
    <w:p w14:paraId="44ECBE15" w14:textId="77777777" w:rsidR="002604EF" w:rsidRDefault="002604EF" w:rsidP="008E2639">
      <w:pPr>
        <w:jc w:val="both"/>
        <w:rPr>
          <w:rFonts w:ascii="Times New Roman" w:eastAsia="Times New Roman" w:hAnsi="Times New Roman" w:cs="Times New Roman"/>
          <w:sz w:val="24"/>
          <w:szCs w:val="24"/>
        </w:rPr>
      </w:pPr>
    </w:p>
    <w:p w14:paraId="79AFDC4C" w14:textId="1A07FA46" w:rsidR="004108E5" w:rsidRDefault="004108E5" w:rsidP="008E263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„Kliimaministeerium või kliimaministri volitusel </w:t>
      </w:r>
      <w:r w:rsidRPr="004108E5">
        <w:rPr>
          <w:rFonts w:ascii="Times New Roman" w:eastAsia="Times New Roman" w:hAnsi="Times New Roman" w:cs="Times New Roman"/>
          <w:sz w:val="24"/>
          <w:szCs w:val="24"/>
        </w:rPr>
        <w:t xml:space="preserve">Kliimaministeeriumi valitsemisalas olev riigiasutus, kelle ülesandeks on </w:t>
      </w:r>
      <w:r>
        <w:rPr>
          <w:rFonts w:ascii="Times New Roman" w:eastAsia="Times New Roman" w:hAnsi="Times New Roman" w:cs="Times New Roman"/>
          <w:sz w:val="24"/>
          <w:szCs w:val="24"/>
        </w:rPr>
        <w:t xml:space="preserve">riigi </w:t>
      </w:r>
      <w:r w:rsidRPr="004108E5">
        <w:rPr>
          <w:rFonts w:ascii="Times New Roman" w:eastAsia="Times New Roman" w:hAnsi="Times New Roman" w:cs="Times New Roman"/>
          <w:sz w:val="24"/>
          <w:szCs w:val="24"/>
        </w:rPr>
        <w:t>geoloogili</w:t>
      </w:r>
      <w:r w:rsidR="000A029E">
        <w:rPr>
          <w:rFonts w:ascii="Times New Roman" w:eastAsia="Times New Roman" w:hAnsi="Times New Roman" w:cs="Times New Roman"/>
          <w:sz w:val="24"/>
          <w:szCs w:val="24"/>
        </w:rPr>
        <w:t>n</w:t>
      </w:r>
      <w:r w:rsidRPr="004108E5">
        <w:rPr>
          <w:rFonts w:ascii="Times New Roman" w:eastAsia="Times New Roman" w:hAnsi="Times New Roman" w:cs="Times New Roman"/>
          <w:sz w:val="24"/>
          <w:szCs w:val="24"/>
        </w:rPr>
        <w:t>e kaardistami</w:t>
      </w:r>
      <w:r w:rsidR="000A029E">
        <w:rPr>
          <w:rFonts w:ascii="Times New Roman" w:eastAsia="Times New Roman" w:hAnsi="Times New Roman" w:cs="Times New Roman"/>
          <w:sz w:val="24"/>
          <w:szCs w:val="24"/>
        </w:rPr>
        <w:t>n</w:t>
      </w:r>
      <w:r w:rsidRPr="004108E5">
        <w:rPr>
          <w:rFonts w:ascii="Times New Roman" w:eastAsia="Times New Roman" w:hAnsi="Times New Roman" w:cs="Times New Roman"/>
          <w:sz w:val="24"/>
          <w:szCs w:val="24"/>
        </w:rPr>
        <w:t>e, geoloogilise teabe säilitami</w:t>
      </w:r>
      <w:r w:rsidR="000A029E">
        <w:rPr>
          <w:rFonts w:ascii="Times New Roman" w:eastAsia="Times New Roman" w:hAnsi="Times New Roman" w:cs="Times New Roman"/>
          <w:sz w:val="24"/>
          <w:szCs w:val="24"/>
        </w:rPr>
        <w:t>n</w:t>
      </w:r>
      <w:r w:rsidRPr="004108E5">
        <w:rPr>
          <w:rFonts w:ascii="Times New Roman" w:eastAsia="Times New Roman" w:hAnsi="Times New Roman" w:cs="Times New Roman"/>
          <w:sz w:val="24"/>
          <w:szCs w:val="24"/>
        </w:rPr>
        <w:t>e ja kättesaadavuse tagami</w:t>
      </w:r>
      <w:r w:rsidR="000A029E">
        <w:rPr>
          <w:rFonts w:ascii="Times New Roman" w:eastAsia="Times New Roman" w:hAnsi="Times New Roman" w:cs="Times New Roman"/>
          <w:sz w:val="24"/>
          <w:szCs w:val="24"/>
        </w:rPr>
        <w:t>n</w:t>
      </w:r>
      <w:r w:rsidRPr="004108E5">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 xml:space="preserve">(edaspidi </w:t>
      </w:r>
      <w:bookmarkStart w:id="37" w:name="_Hlk164698586"/>
      <w:r w:rsidRPr="00BA09B4">
        <w:rPr>
          <w:rFonts w:ascii="Times New Roman" w:eastAsia="Times New Roman" w:hAnsi="Times New Roman" w:cs="Times New Roman"/>
          <w:i/>
          <w:iCs/>
          <w:sz w:val="24"/>
          <w:szCs w:val="24"/>
        </w:rPr>
        <w:t>riigiasutus, kelle ülesan</w:t>
      </w:r>
      <w:r w:rsidR="000A029E">
        <w:rPr>
          <w:rFonts w:ascii="Times New Roman" w:eastAsia="Times New Roman" w:hAnsi="Times New Roman" w:cs="Times New Roman"/>
          <w:i/>
          <w:iCs/>
          <w:sz w:val="24"/>
          <w:szCs w:val="24"/>
        </w:rPr>
        <w:t>ne</w:t>
      </w:r>
      <w:r w:rsidRPr="00BA09B4">
        <w:rPr>
          <w:rFonts w:ascii="Times New Roman" w:eastAsia="Times New Roman" w:hAnsi="Times New Roman" w:cs="Times New Roman"/>
          <w:i/>
          <w:iCs/>
          <w:sz w:val="24"/>
          <w:szCs w:val="24"/>
        </w:rPr>
        <w:t xml:space="preserve"> on riigi geoloogi</w:t>
      </w:r>
      <w:r w:rsidR="000A029E">
        <w:rPr>
          <w:rFonts w:ascii="Times New Roman" w:eastAsia="Times New Roman" w:hAnsi="Times New Roman" w:cs="Times New Roman"/>
          <w:i/>
          <w:iCs/>
          <w:sz w:val="24"/>
          <w:szCs w:val="24"/>
        </w:rPr>
        <w:t>aalase</w:t>
      </w:r>
      <w:r w:rsidRPr="00BA09B4">
        <w:rPr>
          <w:rFonts w:ascii="Times New Roman" w:eastAsia="Times New Roman" w:hAnsi="Times New Roman" w:cs="Times New Roman"/>
          <w:i/>
          <w:iCs/>
          <w:sz w:val="24"/>
          <w:szCs w:val="24"/>
        </w:rPr>
        <w:t xml:space="preserve"> </w:t>
      </w:r>
      <w:r w:rsidR="000A029E">
        <w:rPr>
          <w:rFonts w:ascii="Times New Roman" w:eastAsia="Times New Roman" w:hAnsi="Times New Roman" w:cs="Times New Roman"/>
          <w:i/>
          <w:iCs/>
          <w:sz w:val="24"/>
          <w:szCs w:val="24"/>
        </w:rPr>
        <w:t>pädevuse</w:t>
      </w:r>
      <w:r w:rsidR="000A029E" w:rsidRPr="00BA09B4">
        <w:rPr>
          <w:rFonts w:ascii="Times New Roman" w:eastAsia="Times New Roman" w:hAnsi="Times New Roman" w:cs="Times New Roman"/>
          <w:i/>
          <w:iCs/>
          <w:sz w:val="24"/>
          <w:szCs w:val="24"/>
        </w:rPr>
        <w:t xml:space="preserve"> </w:t>
      </w:r>
      <w:r w:rsidRPr="00BA09B4">
        <w:rPr>
          <w:rFonts w:ascii="Times New Roman" w:eastAsia="Times New Roman" w:hAnsi="Times New Roman" w:cs="Times New Roman"/>
          <w:i/>
          <w:iCs/>
          <w:sz w:val="24"/>
          <w:szCs w:val="24"/>
        </w:rPr>
        <w:t>tagamine</w:t>
      </w:r>
      <w:bookmarkEnd w:id="37"/>
      <w:r>
        <w:rPr>
          <w:rFonts w:ascii="Times New Roman" w:eastAsia="Times New Roman" w:hAnsi="Times New Roman" w:cs="Times New Roman"/>
          <w:sz w:val="24"/>
          <w:szCs w:val="24"/>
        </w:rPr>
        <w:t xml:space="preserve">) </w:t>
      </w:r>
      <w:r w:rsidRPr="004108E5">
        <w:rPr>
          <w:rFonts w:ascii="Times New Roman" w:eastAsia="Times New Roman" w:hAnsi="Times New Roman" w:cs="Times New Roman"/>
          <w:sz w:val="24"/>
          <w:szCs w:val="24"/>
        </w:rPr>
        <w:t>võib lubada maapõue seisundit ja kasutamist mõjutavat tegevust üksnes juhul, kui kavandatav tegevus:</w:t>
      </w:r>
      <w:r>
        <w:rPr>
          <w:rFonts w:ascii="Times New Roman" w:eastAsia="Times New Roman" w:hAnsi="Times New Roman" w:cs="Times New Roman"/>
          <w:sz w:val="24"/>
          <w:szCs w:val="24"/>
        </w:rPr>
        <w:t>“;</w:t>
      </w:r>
    </w:p>
    <w:p w14:paraId="48695D50" w14:textId="77777777" w:rsidR="004108E5" w:rsidRDefault="004108E5" w:rsidP="008E2639">
      <w:pPr>
        <w:jc w:val="both"/>
        <w:rPr>
          <w:rFonts w:ascii="Times New Roman" w:eastAsia="Times New Roman" w:hAnsi="Times New Roman" w:cs="Times New Roman"/>
          <w:sz w:val="24"/>
          <w:szCs w:val="24"/>
        </w:rPr>
      </w:pPr>
    </w:p>
    <w:p w14:paraId="6A1574F0" w14:textId="48DE265A" w:rsidR="00792E8E" w:rsidRDefault="004108E5" w:rsidP="008E2639">
      <w:pPr>
        <w:jc w:val="both"/>
        <w:rPr>
          <w:rFonts w:ascii="Times New Roman" w:eastAsia="Times New Roman" w:hAnsi="Times New Roman" w:cs="Times New Roman"/>
          <w:sz w:val="24"/>
          <w:szCs w:val="24"/>
        </w:rPr>
      </w:pPr>
      <w:r w:rsidRPr="00BA09B4">
        <w:rPr>
          <w:rFonts w:ascii="Times New Roman" w:eastAsia="Times New Roman" w:hAnsi="Times New Roman" w:cs="Times New Roman"/>
          <w:b/>
          <w:bCs/>
          <w:sz w:val="24"/>
          <w:szCs w:val="24"/>
        </w:rPr>
        <w:t>3)</w:t>
      </w:r>
      <w:r>
        <w:rPr>
          <w:rFonts w:ascii="Times New Roman" w:eastAsia="Times New Roman" w:hAnsi="Times New Roman" w:cs="Times New Roman"/>
          <w:sz w:val="24"/>
          <w:szCs w:val="24"/>
        </w:rPr>
        <w:t xml:space="preserve"> </w:t>
      </w:r>
      <w:r w:rsidR="00792E8E">
        <w:rPr>
          <w:rFonts w:ascii="Times New Roman" w:eastAsia="Times New Roman" w:hAnsi="Times New Roman" w:cs="Times New Roman"/>
          <w:sz w:val="24"/>
          <w:szCs w:val="24"/>
        </w:rPr>
        <w:t>paragrahvi 14</w:t>
      </w:r>
      <w:r>
        <w:rPr>
          <w:rFonts w:ascii="Times New Roman" w:eastAsia="Times New Roman" w:hAnsi="Times New Roman" w:cs="Times New Roman"/>
          <w:sz w:val="24"/>
          <w:szCs w:val="24"/>
        </w:rPr>
        <w:t xml:space="preserve"> lõikes 2</w:t>
      </w:r>
      <w:r w:rsidRPr="00BA09B4">
        <w:rPr>
          <w:rFonts w:ascii="Times New Roman" w:eastAsia="Times New Roman" w:hAnsi="Times New Roman" w:cs="Times New Roman"/>
          <w:sz w:val="24"/>
          <w:szCs w:val="24"/>
          <w:vertAlign w:val="superscript"/>
        </w:rPr>
        <w:t>1</w:t>
      </w:r>
      <w:r w:rsidR="00792E8E">
        <w:rPr>
          <w:rFonts w:ascii="Times New Roman" w:eastAsia="Times New Roman" w:hAnsi="Times New Roman" w:cs="Times New Roman"/>
          <w:sz w:val="24"/>
          <w:szCs w:val="24"/>
        </w:rPr>
        <w:t xml:space="preserve"> ja </w:t>
      </w:r>
      <w:r>
        <w:rPr>
          <w:rFonts w:ascii="Times New Roman" w:eastAsia="Times New Roman" w:hAnsi="Times New Roman" w:cs="Times New Roman"/>
          <w:sz w:val="24"/>
          <w:szCs w:val="24"/>
        </w:rPr>
        <w:t xml:space="preserve">§-s </w:t>
      </w:r>
      <w:r w:rsidR="00792E8E">
        <w:rPr>
          <w:rFonts w:ascii="Times New Roman" w:eastAsia="Times New Roman" w:hAnsi="Times New Roman" w:cs="Times New Roman"/>
          <w:sz w:val="24"/>
          <w:szCs w:val="24"/>
        </w:rPr>
        <w:t xml:space="preserve">15 asendatakse </w:t>
      </w:r>
      <w:r w:rsidR="007F74EC">
        <w:rPr>
          <w:rFonts w:ascii="Times New Roman" w:eastAsia="Times New Roman" w:hAnsi="Times New Roman" w:cs="Times New Roman"/>
          <w:sz w:val="24"/>
          <w:szCs w:val="24"/>
        </w:rPr>
        <w:t>läbivalt sõnad</w:t>
      </w:r>
      <w:r w:rsidR="00792E8E">
        <w:rPr>
          <w:rFonts w:ascii="Times New Roman" w:eastAsia="Times New Roman" w:hAnsi="Times New Roman" w:cs="Times New Roman"/>
          <w:sz w:val="24"/>
          <w:szCs w:val="24"/>
        </w:rPr>
        <w:t xml:space="preserve"> „</w:t>
      </w:r>
      <w:r w:rsidR="00792E8E" w:rsidRPr="00792E8E">
        <w:rPr>
          <w:rFonts w:ascii="Times New Roman" w:eastAsia="Times New Roman" w:hAnsi="Times New Roman" w:cs="Times New Roman"/>
          <w:sz w:val="24"/>
          <w:szCs w:val="24"/>
        </w:rPr>
        <w:t>Vabariigi Valitsuse volitatud asutus</w:t>
      </w:r>
      <w:r w:rsidR="00792E8E">
        <w:rPr>
          <w:rFonts w:ascii="Times New Roman" w:eastAsia="Times New Roman" w:hAnsi="Times New Roman" w:cs="Times New Roman"/>
          <w:sz w:val="24"/>
          <w:szCs w:val="24"/>
        </w:rPr>
        <w:t>“ tekstiosaga „</w:t>
      </w:r>
      <w:r w:rsidR="00A55B07">
        <w:rPr>
          <w:rFonts w:ascii="Times New Roman" w:eastAsia="Times New Roman" w:hAnsi="Times New Roman" w:cs="Times New Roman"/>
          <w:sz w:val="24"/>
          <w:szCs w:val="24"/>
        </w:rPr>
        <w:t xml:space="preserve">kliimaministri volitusel </w:t>
      </w:r>
      <w:r w:rsidRPr="004108E5">
        <w:rPr>
          <w:rFonts w:ascii="Times New Roman" w:eastAsia="Times New Roman" w:hAnsi="Times New Roman" w:cs="Times New Roman"/>
          <w:sz w:val="24"/>
          <w:szCs w:val="24"/>
        </w:rPr>
        <w:t xml:space="preserve">riigiasutus, kelle </w:t>
      </w:r>
      <w:commentRangeStart w:id="38"/>
      <w:r w:rsidRPr="004108E5">
        <w:rPr>
          <w:rFonts w:ascii="Times New Roman" w:eastAsia="Times New Roman" w:hAnsi="Times New Roman" w:cs="Times New Roman"/>
          <w:sz w:val="24"/>
          <w:szCs w:val="24"/>
        </w:rPr>
        <w:t xml:space="preserve">ülesandeks </w:t>
      </w:r>
      <w:commentRangeEnd w:id="38"/>
      <w:r w:rsidR="009C3FD7">
        <w:rPr>
          <w:rStyle w:val="Kommentaariviide"/>
        </w:rPr>
        <w:commentReference w:id="38"/>
      </w:r>
      <w:r w:rsidRPr="004108E5">
        <w:rPr>
          <w:rFonts w:ascii="Times New Roman" w:eastAsia="Times New Roman" w:hAnsi="Times New Roman" w:cs="Times New Roman"/>
          <w:sz w:val="24"/>
          <w:szCs w:val="24"/>
        </w:rPr>
        <w:t>on riigi geoloogi</w:t>
      </w:r>
      <w:r w:rsidR="000A029E">
        <w:rPr>
          <w:rFonts w:ascii="Times New Roman" w:eastAsia="Times New Roman" w:hAnsi="Times New Roman" w:cs="Times New Roman"/>
          <w:sz w:val="24"/>
          <w:szCs w:val="24"/>
        </w:rPr>
        <w:t>aalase</w:t>
      </w:r>
      <w:r w:rsidRPr="004108E5">
        <w:rPr>
          <w:rFonts w:ascii="Times New Roman" w:eastAsia="Times New Roman" w:hAnsi="Times New Roman" w:cs="Times New Roman"/>
          <w:sz w:val="24"/>
          <w:szCs w:val="24"/>
        </w:rPr>
        <w:t xml:space="preserve"> </w:t>
      </w:r>
      <w:r w:rsidR="000A029E">
        <w:rPr>
          <w:rFonts w:ascii="Times New Roman" w:eastAsia="Times New Roman" w:hAnsi="Times New Roman" w:cs="Times New Roman"/>
          <w:sz w:val="24"/>
          <w:szCs w:val="24"/>
        </w:rPr>
        <w:t xml:space="preserve">pädevuse </w:t>
      </w:r>
      <w:r w:rsidRPr="004108E5">
        <w:rPr>
          <w:rFonts w:ascii="Times New Roman" w:eastAsia="Times New Roman" w:hAnsi="Times New Roman" w:cs="Times New Roman"/>
          <w:sz w:val="24"/>
          <w:szCs w:val="24"/>
        </w:rPr>
        <w:t>tagamine</w:t>
      </w:r>
      <w:r w:rsidR="00792E8E">
        <w:rPr>
          <w:rFonts w:ascii="Times New Roman" w:eastAsia="Times New Roman" w:hAnsi="Times New Roman" w:cs="Times New Roman"/>
          <w:sz w:val="24"/>
          <w:szCs w:val="24"/>
        </w:rPr>
        <w:t>“ vastavas käändes;</w:t>
      </w:r>
      <w:bookmarkEnd w:id="36"/>
    </w:p>
    <w:p w14:paraId="75BB025D" w14:textId="77777777" w:rsidR="0011552A" w:rsidRDefault="0011552A" w:rsidP="0011552A">
      <w:pPr>
        <w:jc w:val="both"/>
        <w:rPr>
          <w:rFonts w:ascii="Times New Roman" w:eastAsia="Times New Roman" w:hAnsi="Times New Roman" w:cs="Times New Roman"/>
          <w:sz w:val="24"/>
          <w:szCs w:val="24"/>
        </w:rPr>
      </w:pPr>
    </w:p>
    <w:p w14:paraId="2256B29B" w14:textId="61B50AE8" w:rsidR="0011552A" w:rsidRDefault="0011552A" w:rsidP="0011552A">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w:t>
      </w:r>
      <w:r w:rsidRPr="00834A41">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bookmarkStart w:id="39" w:name="_Hlk164690935"/>
      <w:r>
        <w:rPr>
          <w:rFonts w:ascii="Times New Roman" w:eastAsia="Times New Roman" w:hAnsi="Times New Roman" w:cs="Times New Roman"/>
          <w:sz w:val="24"/>
          <w:szCs w:val="24"/>
        </w:rPr>
        <w:t xml:space="preserve">paragrahvi 21 lõikes 2, </w:t>
      </w:r>
      <w:r w:rsidR="00CC152A">
        <w:rPr>
          <w:rFonts w:ascii="Times New Roman" w:eastAsia="Times New Roman" w:hAnsi="Times New Roman" w:cs="Times New Roman"/>
          <w:sz w:val="24"/>
          <w:szCs w:val="24"/>
        </w:rPr>
        <w:t xml:space="preserve">§ 24 lõikes 1, </w:t>
      </w:r>
      <w:r>
        <w:rPr>
          <w:rFonts w:ascii="Times New Roman" w:eastAsia="Times New Roman" w:hAnsi="Times New Roman" w:cs="Times New Roman"/>
          <w:sz w:val="24"/>
          <w:szCs w:val="24"/>
        </w:rPr>
        <w:t>§ 25 lõigetes 1</w:t>
      </w:r>
      <w:r w:rsidR="001B3764">
        <w:rPr>
          <w:rFonts w:ascii="Times New Roman" w:eastAsia="Times New Roman" w:hAnsi="Times New Roman" w:cs="Times New Roman"/>
          <w:sz w:val="24"/>
          <w:szCs w:val="24"/>
        </w:rPr>
        <w:t>, 2</w:t>
      </w:r>
      <w:r>
        <w:rPr>
          <w:rFonts w:ascii="Times New Roman" w:eastAsia="Times New Roman" w:hAnsi="Times New Roman" w:cs="Times New Roman"/>
          <w:sz w:val="24"/>
          <w:szCs w:val="24"/>
        </w:rPr>
        <w:t xml:space="preserve"> ja 4, § 27 lõikes 2 ja § 49 lõikes 2 asendatakse sõnad „maavarade registri vastutav töötleja“ tekstiosaga „</w:t>
      </w:r>
      <w:r w:rsidRPr="004108E5">
        <w:rPr>
          <w:rFonts w:ascii="Times New Roman" w:eastAsia="Times New Roman" w:hAnsi="Times New Roman" w:cs="Times New Roman"/>
          <w:sz w:val="24"/>
          <w:szCs w:val="24"/>
        </w:rPr>
        <w:t xml:space="preserve">riigiasutus, kelle </w:t>
      </w:r>
      <w:commentRangeStart w:id="40"/>
      <w:r w:rsidRPr="004108E5">
        <w:rPr>
          <w:rFonts w:ascii="Times New Roman" w:eastAsia="Times New Roman" w:hAnsi="Times New Roman" w:cs="Times New Roman"/>
          <w:sz w:val="24"/>
          <w:szCs w:val="24"/>
        </w:rPr>
        <w:t xml:space="preserve">ülesandeks </w:t>
      </w:r>
      <w:commentRangeEnd w:id="40"/>
      <w:r w:rsidR="009C3FD7">
        <w:rPr>
          <w:rStyle w:val="Kommentaariviide"/>
        </w:rPr>
        <w:commentReference w:id="40"/>
      </w:r>
      <w:r w:rsidRPr="004108E5">
        <w:rPr>
          <w:rFonts w:ascii="Times New Roman" w:eastAsia="Times New Roman" w:hAnsi="Times New Roman" w:cs="Times New Roman"/>
          <w:sz w:val="24"/>
          <w:szCs w:val="24"/>
        </w:rPr>
        <w:t>on riigi geoloogi</w:t>
      </w:r>
      <w:r w:rsidR="000A029E">
        <w:rPr>
          <w:rFonts w:ascii="Times New Roman" w:eastAsia="Times New Roman" w:hAnsi="Times New Roman" w:cs="Times New Roman"/>
          <w:sz w:val="24"/>
          <w:szCs w:val="24"/>
        </w:rPr>
        <w:t>aalase</w:t>
      </w:r>
      <w:r w:rsidRPr="004108E5">
        <w:rPr>
          <w:rFonts w:ascii="Times New Roman" w:eastAsia="Times New Roman" w:hAnsi="Times New Roman" w:cs="Times New Roman"/>
          <w:sz w:val="24"/>
          <w:szCs w:val="24"/>
        </w:rPr>
        <w:t xml:space="preserve"> </w:t>
      </w:r>
      <w:r w:rsidR="000A029E">
        <w:rPr>
          <w:rFonts w:ascii="Times New Roman" w:eastAsia="Times New Roman" w:hAnsi="Times New Roman" w:cs="Times New Roman"/>
          <w:sz w:val="24"/>
          <w:szCs w:val="24"/>
        </w:rPr>
        <w:t>pädevuse</w:t>
      </w:r>
      <w:r w:rsidRPr="004108E5">
        <w:rPr>
          <w:rFonts w:ascii="Times New Roman" w:eastAsia="Times New Roman" w:hAnsi="Times New Roman" w:cs="Times New Roman"/>
          <w:sz w:val="24"/>
          <w:szCs w:val="24"/>
        </w:rPr>
        <w:t xml:space="preserve"> tagamin</w:t>
      </w:r>
      <w:r w:rsidRPr="00F44F4A">
        <w:rPr>
          <w:rFonts w:ascii="Times New Roman" w:eastAsia="Times New Roman" w:hAnsi="Times New Roman" w:cs="Times New Roman"/>
          <w:sz w:val="24"/>
          <w:szCs w:val="24"/>
        </w:rPr>
        <w:t>e</w:t>
      </w:r>
      <w:r>
        <w:rPr>
          <w:rFonts w:ascii="Times New Roman" w:eastAsia="Times New Roman" w:hAnsi="Times New Roman" w:cs="Times New Roman"/>
          <w:sz w:val="24"/>
          <w:szCs w:val="24"/>
        </w:rPr>
        <w:t>“ vastavas käändes;</w:t>
      </w:r>
    </w:p>
    <w:bookmarkEnd w:id="39"/>
    <w:p w14:paraId="7489C5E2" w14:textId="77777777" w:rsidR="005D3F25" w:rsidRDefault="005D3F25" w:rsidP="008E2639">
      <w:pPr>
        <w:jc w:val="both"/>
        <w:rPr>
          <w:rFonts w:ascii="Times New Roman" w:eastAsia="Times New Roman" w:hAnsi="Times New Roman" w:cs="Times New Roman"/>
          <w:sz w:val="24"/>
          <w:szCs w:val="24"/>
        </w:rPr>
      </w:pPr>
    </w:p>
    <w:p w14:paraId="35DF9779" w14:textId="61A7E820" w:rsidR="005D3F25" w:rsidRDefault="00CC152A" w:rsidP="008E2639">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w:t>
      </w:r>
      <w:r w:rsidR="005D3F25" w:rsidRPr="00BA09B4">
        <w:rPr>
          <w:rFonts w:ascii="Times New Roman" w:eastAsia="Times New Roman" w:hAnsi="Times New Roman" w:cs="Times New Roman"/>
          <w:b/>
          <w:bCs/>
          <w:sz w:val="24"/>
          <w:szCs w:val="24"/>
        </w:rPr>
        <w:t>)</w:t>
      </w:r>
      <w:r w:rsidR="005D3F25">
        <w:rPr>
          <w:rFonts w:ascii="Times New Roman" w:eastAsia="Times New Roman" w:hAnsi="Times New Roman" w:cs="Times New Roman"/>
          <w:sz w:val="24"/>
          <w:szCs w:val="24"/>
        </w:rPr>
        <w:t xml:space="preserve"> paragrahvi 25 lõikes 3 asendatakse sõnad „</w:t>
      </w:r>
      <w:r w:rsidR="005D3F25" w:rsidRPr="005D3F25">
        <w:rPr>
          <w:rFonts w:ascii="Times New Roman" w:eastAsia="Times New Roman" w:hAnsi="Times New Roman" w:cs="Times New Roman"/>
          <w:sz w:val="24"/>
          <w:szCs w:val="24"/>
        </w:rPr>
        <w:t>registri vastutaval töötlejal ja Kliimaministeeriumil</w:t>
      </w:r>
      <w:r w:rsidR="005D3F25">
        <w:rPr>
          <w:rFonts w:ascii="Times New Roman" w:eastAsia="Times New Roman" w:hAnsi="Times New Roman" w:cs="Times New Roman"/>
          <w:sz w:val="24"/>
          <w:szCs w:val="24"/>
        </w:rPr>
        <w:t xml:space="preserve">“ </w:t>
      </w:r>
      <w:r w:rsidR="007F74EC">
        <w:rPr>
          <w:rFonts w:ascii="Times New Roman" w:eastAsia="Times New Roman" w:hAnsi="Times New Roman" w:cs="Times New Roman"/>
          <w:sz w:val="24"/>
          <w:szCs w:val="24"/>
        </w:rPr>
        <w:t>tekstiosaga</w:t>
      </w:r>
      <w:r w:rsidR="005D3F25">
        <w:rPr>
          <w:rFonts w:ascii="Times New Roman" w:eastAsia="Times New Roman" w:hAnsi="Times New Roman" w:cs="Times New Roman"/>
          <w:sz w:val="24"/>
          <w:szCs w:val="24"/>
        </w:rPr>
        <w:t xml:space="preserve"> „</w:t>
      </w:r>
      <w:r w:rsidR="004108E5" w:rsidRPr="004108E5">
        <w:rPr>
          <w:rFonts w:ascii="Times New Roman" w:eastAsia="Times New Roman" w:hAnsi="Times New Roman" w:cs="Times New Roman"/>
          <w:sz w:val="24"/>
          <w:szCs w:val="24"/>
        </w:rPr>
        <w:t xml:space="preserve">riigiasutus, kelle </w:t>
      </w:r>
      <w:commentRangeStart w:id="41"/>
      <w:r w:rsidR="004108E5" w:rsidRPr="004108E5">
        <w:rPr>
          <w:rFonts w:ascii="Times New Roman" w:eastAsia="Times New Roman" w:hAnsi="Times New Roman" w:cs="Times New Roman"/>
          <w:sz w:val="24"/>
          <w:szCs w:val="24"/>
        </w:rPr>
        <w:t xml:space="preserve">ülesandeks </w:t>
      </w:r>
      <w:commentRangeEnd w:id="41"/>
      <w:r w:rsidR="009C3FD7">
        <w:rPr>
          <w:rStyle w:val="Kommentaariviide"/>
        </w:rPr>
        <w:commentReference w:id="41"/>
      </w:r>
      <w:r w:rsidR="004108E5" w:rsidRPr="004108E5">
        <w:rPr>
          <w:rFonts w:ascii="Times New Roman" w:eastAsia="Times New Roman" w:hAnsi="Times New Roman" w:cs="Times New Roman"/>
          <w:sz w:val="24"/>
          <w:szCs w:val="24"/>
        </w:rPr>
        <w:t>on riigi geoloogi</w:t>
      </w:r>
      <w:r w:rsidR="000A029E">
        <w:rPr>
          <w:rFonts w:ascii="Times New Roman" w:eastAsia="Times New Roman" w:hAnsi="Times New Roman" w:cs="Times New Roman"/>
          <w:sz w:val="24"/>
          <w:szCs w:val="24"/>
        </w:rPr>
        <w:t>aalase</w:t>
      </w:r>
      <w:ins w:id="42" w:author="Mari Käbi" w:date="2024-05-10T08:38:00Z">
        <w:r w:rsidR="009C3FD7">
          <w:rPr>
            <w:rFonts w:ascii="Times New Roman" w:eastAsia="Times New Roman" w:hAnsi="Times New Roman" w:cs="Times New Roman"/>
            <w:sz w:val="24"/>
            <w:szCs w:val="24"/>
          </w:rPr>
          <w:t xml:space="preserve"> </w:t>
        </w:r>
      </w:ins>
      <w:r w:rsidR="000A029E">
        <w:rPr>
          <w:rFonts w:ascii="Times New Roman" w:eastAsia="Times New Roman" w:hAnsi="Times New Roman" w:cs="Times New Roman"/>
          <w:sz w:val="24"/>
          <w:szCs w:val="24"/>
        </w:rPr>
        <w:t xml:space="preserve">pädevuse </w:t>
      </w:r>
      <w:r w:rsidR="004108E5" w:rsidRPr="004108E5">
        <w:rPr>
          <w:rFonts w:ascii="Times New Roman" w:eastAsia="Times New Roman" w:hAnsi="Times New Roman" w:cs="Times New Roman"/>
          <w:sz w:val="24"/>
          <w:szCs w:val="24"/>
        </w:rPr>
        <w:t>tagamine</w:t>
      </w:r>
      <w:r w:rsidR="005D3F25">
        <w:rPr>
          <w:rFonts w:ascii="Times New Roman" w:eastAsia="Times New Roman" w:hAnsi="Times New Roman" w:cs="Times New Roman"/>
          <w:sz w:val="24"/>
          <w:szCs w:val="24"/>
        </w:rPr>
        <w:t>“;</w:t>
      </w:r>
    </w:p>
    <w:p w14:paraId="54AC4DE7" w14:textId="77777777" w:rsidR="005D3F25" w:rsidRDefault="005D3F25" w:rsidP="008E2639">
      <w:pPr>
        <w:jc w:val="both"/>
        <w:rPr>
          <w:rFonts w:ascii="Times New Roman" w:eastAsia="Times New Roman" w:hAnsi="Times New Roman" w:cs="Times New Roman"/>
          <w:sz w:val="24"/>
          <w:szCs w:val="24"/>
        </w:rPr>
      </w:pPr>
    </w:p>
    <w:p w14:paraId="4F5B01D9" w14:textId="4EB592F1" w:rsidR="00E8604A" w:rsidRDefault="00CC152A" w:rsidP="008E2639">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6</w:t>
      </w:r>
      <w:r w:rsidR="00E8604A" w:rsidRPr="00BA09B4">
        <w:rPr>
          <w:rFonts w:ascii="Times New Roman" w:eastAsia="Times New Roman" w:hAnsi="Times New Roman" w:cs="Times New Roman"/>
          <w:b/>
          <w:bCs/>
          <w:sz w:val="24"/>
          <w:szCs w:val="24"/>
        </w:rPr>
        <w:t>)</w:t>
      </w:r>
      <w:r w:rsidR="00E8604A">
        <w:rPr>
          <w:rFonts w:ascii="Times New Roman" w:eastAsia="Times New Roman" w:hAnsi="Times New Roman" w:cs="Times New Roman"/>
          <w:sz w:val="24"/>
          <w:szCs w:val="24"/>
        </w:rPr>
        <w:t xml:space="preserve"> paragrahvi 25 lõige 5 muudetakse ja sõnastatakse järgmiselt:</w:t>
      </w:r>
    </w:p>
    <w:p w14:paraId="0B991BEC" w14:textId="77777777" w:rsidR="001C576F" w:rsidRDefault="001C576F" w:rsidP="008E2639">
      <w:pPr>
        <w:jc w:val="both"/>
        <w:rPr>
          <w:rFonts w:ascii="Times New Roman" w:eastAsia="Times New Roman" w:hAnsi="Times New Roman" w:cs="Times New Roman"/>
          <w:sz w:val="24"/>
          <w:szCs w:val="24"/>
        </w:rPr>
      </w:pPr>
    </w:p>
    <w:p w14:paraId="7C7B7D85" w14:textId="68973354" w:rsidR="21585A99" w:rsidRPr="00BF51EC" w:rsidRDefault="00E8604A" w:rsidP="008E263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4108E5">
        <w:rPr>
          <w:rFonts w:ascii="Times New Roman" w:eastAsia="Times New Roman" w:hAnsi="Times New Roman" w:cs="Times New Roman"/>
          <w:sz w:val="24"/>
          <w:szCs w:val="24"/>
        </w:rPr>
        <w:t>R</w:t>
      </w:r>
      <w:r w:rsidR="004108E5" w:rsidRPr="004108E5">
        <w:rPr>
          <w:rFonts w:ascii="Times New Roman" w:eastAsia="Times New Roman" w:hAnsi="Times New Roman" w:cs="Times New Roman"/>
          <w:sz w:val="24"/>
          <w:szCs w:val="24"/>
        </w:rPr>
        <w:t xml:space="preserve">iigiasutus, kelle ülesandeks on riigi geoloogilise </w:t>
      </w:r>
      <w:commentRangeStart w:id="43"/>
      <w:r w:rsidR="004108E5" w:rsidRPr="004108E5">
        <w:rPr>
          <w:rFonts w:ascii="Times New Roman" w:eastAsia="Times New Roman" w:hAnsi="Times New Roman" w:cs="Times New Roman"/>
          <w:sz w:val="24"/>
          <w:szCs w:val="24"/>
        </w:rPr>
        <w:t xml:space="preserve">kompetentsi </w:t>
      </w:r>
      <w:commentRangeEnd w:id="43"/>
      <w:r w:rsidR="009C3FD7">
        <w:rPr>
          <w:rStyle w:val="Kommentaariviide"/>
        </w:rPr>
        <w:commentReference w:id="43"/>
      </w:r>
      <w:r w:rsidR="004108E5" w:rsidRPr="004108E5">
        <w:rPr>
          <w:rFonts w:ascii="Times New Roman" w:eastAsia="Times New Roman" w:hAnsi="Times New Roman" w:cs="Times New Roman"/>
          <w:sz w:val="24"/>
          <w:szCs w:val="24"/>
        </w:rPr>
        <w:t>tagamine</w:t>
      </w:r>
      <w:r w:rsidR="004108E5">
        <w:rPr>
          <w:rFonts w:ascii="Times New Roman" w:eastAsia="Times New Roman" w:hAnsi="Times New Roman" w:cs="Times New Roman"/>
          <w:sz w:val="24"/>
          <w:szCs w:val="24"/>
        </w:rPr>
        <w:t>,</w:t>
      </w:r>
      <w:r w:rsidR="00A55B07" w:rsidRPr="00A55B07">
        <w:rPr>
          <w:rFonts w:ascii="Times New Roman" w:eastAsia="Times New Roman" w:hAnsi="Times New Roman" w:cs="Times New Roman"/>
          <w:sz w:val="24"/>
          <w:szCs w:val="24"/>
        </w:rPr>
        <w:t xml:space="preserve"> </w:t>
      </w:r>
      <w:r w:rsidRPr="00E8604A">
        <w:rPr>
          <w:rFonts w:ascii="Times New Roman" w:eastAsia="Times New Roman" w:hAnsi="Times New Roman" w:cs="Times New Roman"/>
          <w:sz w:val="24"/>
          <w:szCs w:val="24"/>
        </w:rPr>
        <w:t xml:space="preserve">otsustab käesoleva paragrahvi lõikes 4 sätestatud tähtaja jooksul, kas kogutud materjali tuleb säilitada. </w:t>
      </w:r>
      <w:commentRangeStart w:id="44"/>
      <w:r w:rsidR="00F44F4A">
        <w:rPr>
          <w:rFonts w:ascii="Times New Roman" w:eastAsia="Times New Roman" w:hAnsi="Times New Roman" w:cs="Times New Roman"/>
          <w:sz w:val="24"/>
          <w:szCs w:val="24"/>
        </w:rPr>
        <w:t xml:space="preserve">Selle </w:t>
      </w:r>
      <w:commentRangeEnd w:id="44"/>
      <w:r w:rsidR="00AF4AA3">
        <w:rPr>
          <w:rStyle w:val="Kommentaariviide"/>
        </w:rPr>
        <w:commentReference w:id="44"/>
      </w:r>
      <w:r w:rsidR="00F44F4A">
        <w:rPr>
          <w:rFonts w:ascii="Times New Roman" w:eastAsia="Times New Roman" w:hAnsi="Times New Roman" w:cs="Times New Roman"/>
          <w:sz w:val="24"/>
          <w:szCs w:val="24"/>
        </w:rPr>
        <w:t xml:space="preserve">riigiasutuse </w:t>
      </w:r>
      <w:r w:rsidRPr="00E8604A">
        <w:rPr>
          <w:rFonts w:ascii="Times New Roman" w:eastAsia="Times New Roman" w:hAnsi="Times New Roman" w:cs="Times New Roman"/>
          <w:sz w:val="24"/>
          <w:szCs w:val="24"/>
        </w:rPr>
        <w:t>nõudmisel annab loa omaja kogutud materjali</w:t>
      </w:r>
      <w:r w:rsidR="00F44F4A">
        <w:rPr>
          <w:rFonts w:ascii="Times New Roman" w:eastAsia="Times New Roman" w:hAnsi="Times New Roman" w:cs="Times New Roman"/>
          <w:sz w:val="24"/>
          <w:szCs w:val="24"/>
        </w:rPr>
        <w:t xml:space="preserve"> </w:t>
      </w:r>
      <w:commentRangeStart w:id="45"/>
      <w:r w:rsidR="00F44F4A">
        <w:rPr>
          <w:rFonts w:ascii="Times New Roman" w:eastAsia="Times New Roman" w:hAnsi="Times New Roman" w:cs="Times New Roman"/>
          <w:sz w:val="24"/>
          <w:szCs w:val="24"/>
        </w:rPr>
        <w:t>talle</w:t>
      </w:r>
      <w:r w:rsidRPr="00E8604A">
        <w:rPr>
          <w:rFonts w:ascii="Times New Roman" w:eastAsia="Times New Roman" w:hAnsi="Times New Roman" w:cs="Times New Roman"/>
          <w:sz w:val="24"/>
          <w:szCs w:val="24"/>
        </w:rPr>
        <w:t xml:space="preserve"> </w:t>
      </w:r>
      <w:r w:rsidR="005C7D8D" w:rsidRPr="00E8604A">
        <w:rPr>
          <w:rFonts w:ascii="Times New Roman" w:eastAsia="Times New Roman" w:hAnsi="Times New Roman" w:cs="Times New Roman"/>
          <w:sz w:val="24"/>
          <w:szCs w:val="24"/>
        </w:rPr>
        <w:t>säilitamiseks</w:t>
      </w:r>
      <w:r w:rsidR="005C7D8D">
        <w:rPr>
          <w:rFonts w:ascii="Times New Roman" w:eastAsia="Times New Roman" w:hAnsi="Times New Roman" w:cs="Times New Roman"/>
          <w:sz w:val="24"/>
          <w:szCs w:val="24"/>
        </w:rPr>
        <w:t xml:space="preserve"> </w:t>
      </w:r>
      <w:commentRangeEnd w:id="45"/>
      <w:r w:rsidR="00AF4AA3">
        <w:rPr>
          <w:rStyle w:val="Kommentaariviide"/>
        </w:rPr>
        <w:commentReference w:id="45"/>
      </w:r>
      <w:r w:rsidR="005C7D8D">
        <w:rPr>
          <w:rFonts w:ascii="Times New Roman" w:eastAsia="Times New Roman" w:hAnsi="Times New Roman" w:cs="Times New Roman"/>
          <w:sz w:val="24"/>
          <w:szCs w:val="24"/>
        </w:rPr>
        <w:t xml:space="preserve">üle selle riigiasutuse </w:t>
      </w:r>
      <w:r w:rsidRPr="00E8604A">
        <w:rPr>
          <w:rFonts w:ascii="Times New Roman" w:eastAsia="Times New Roman" w:hAnsi="Times New Roman" w:cs="Times New Roman"/>
          <w:sz w:val="24"/>
          <w:szCs w:val="24"/>
        </w:rPr>
        <w:t>määratud ulatuses ja kohas</w:t>
      </w:r>
      <w:r>
        <w:rPr>
          <w:rFonts w:ascii="Times New Roman" w:eastAsia="Times New Roman" w:hAnsi="Times New Roman" w:cs="Times New Roman"/>
          <w:sz w:val="24"/>
          <w:szCs w:val="24"/>
        </w:rPr>
        <w:t>.“;</w:t>
      </w:r>
    </w:p>
    <w:p w14:paraId="0029321F" w14:textId="09B1116E" w:rsidR="1BDF938B" w:rsidRDefault="00CC152A" w:rsidP="00DD697F">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7</w:t>
      </w:r>
      <w:r w:rsidR="7AE1153F" w:rsidRPr="00DD697F">
        <w:rPr>
          <w:rFonts w:ascii="Times New Roman" w:eastAsia="Times New Roman" w:hAnsi="Times New Roman" w:cs="Times New Roman"/>
          <w:b/>
          <w:bCs/>
          <w:sz w:val="24"/>
          <w:szCs w:val="24"/>
        </w:rPr>
        <w:t>)</w:t>
      </w:r>
      <w:r w:rsidR="7AE1153F" w:rsidRPr="6B72FEE3">
        <w:rPr>
          <w:rFonts w:ascii="Times New Roman" w:eastAsia="Times New Roman" w:hAnsi="Times New Roman" w:cs="Times New Roman"/>
          <w:sz w:val="24"/>
          <w:szCs w:val="24"/>
        </w:rPr>
        <w:t xml:space="preserve"> paragrahvi </w:t>
      </w:r>
      <w:bookmarkStart w:id="46" w:name="_Hlk163834674"/>
      <w:r w:rsidR="7AE1153F" w:rsidRPr="6B72FEE3">
        <w:rPr>
          <w:rFonts w:ascii="Times New Roman" w:eastAsia="Times New Roman" w:hAnsi="Times New Roman" w:cs="Times New Roman"/>
          <w:sz w:val="24"/>
          <w:szCs w:val="24"/>
        </w:rPr>
        <w:t>39 lõikes 4, § 70 lõikes 3</w:t>
      </w:r>
      <w:r w:rsidR="00207CD0">
        <w:rPr>
          <w:rFonts w:ascii="Times New Roman" w:eastAsia="Times New Roman" w:hAnsi="Times New Roman" w:cs="Times New Roman"/>
          <w:sz w:val="24"/>
          <w:szCs w:val="24"/>
        </w:rPr>
        <w:t xml:space="preserve"> ja</w:t>
      </w:r>
      <w:r w:rsidR="7AE1153F" w:rsidRPr="6B72FEE3">
        <w:rPr>
          <w:rFonts w:ascii="Times New Roman" w:eastAsia="Times New Roman" w:hAnsi="Times New Roman" w:cs="Times New Roman"/>
          <w:sz w:val="24"/>
          <w:szCs w:val="24"/>
        </w:rPr>
        <w:t xml:space="preserve"> § 71 lõikes 4 </w:t>
      </w:r>
      <w:bookmarkEnd w:id="46"/>
      <w:r w:rsidR="7AE1153F" w:rsidRPr="6B72FEE3">
        <w:rPr>
          <w:rFonts w:ascii="Times New Roman" w:eastAsia="Times New Roman" w:hAnsi="Times New Roman" w:cs="Times New Roman"/>
          <w:sz w:val="24"/>
          <w:szCs w:val="24"/>
        </w:rPr>
        <w:t>asendatakse sõna „Maa-amet</w:t>
      </w:r>
      <w:r w:rsidR="0000235B">
        <w:rPr>
          <w:rFonts w:ascii="Times New Roman" w:eastAsia="Times New Roman" w:hAnsi="Times New Roman" w:cs="Times New Roman"/>
          <w:sz w:val="24"/>
          <w:szCs w:val="24"/>
        </w:rPr>
        <w:t>it</w:t>
      </w:r>
      <w:r w:rsidR="7AE1153F" w:rsidRPr="6B72FEE3">
        <w:rPr>
          <w:rFonts w:ascii="Times New Roman" w:eastAsia="Times New Roman" w:hAnsi="Times New Roman" w:cs="Times New Roman"/>
          <w:sz w:val="24"/>
          <w:szCs w:val="24"/>
        </w:rPr>
        <w:t xml:space="preserve">” </w:t>
      </w:r>
      <w:r w:rsidR="00233CC1">
        <w:rPr>
          <w:rFonts w:ascii="Times New Roman" w:eastAsia="Times New Roman" w:hAnsi="Times New Roman" w:cs="Times New Roman"/>
          <w:sz w:val="24"/>
          <w:szCs w:val="24"/>
        </w:rPr>
        <w:t>tekstiosa</w:t>
      </w:r>
      <w:r w:rsidR="7AE1153F" w:rsidRPr="6B72FEE3">
        <w:rPr>
          <w:rFonts w:ascii="Times New Roman" w:eastAsia="Times New Roman" w:hAnsi="Times New Roman" w:cs="Times New Roman"/>
          <w:sz w:val="24"/>
          <w:szCs w:val="24"/>
        </w:rPr>
        <w:t>ga „</w:t>
      </w:r>
      <w:bookmarkStart w:id="47" w:name="_Hlk163834975"/>
      <w:r w:rsidR="004108E5" w:rsidRPr="004108E5">
        <w:rPr>
          <w:rFonts w:ascii="Times New Roman" w:eastAsia="Times New Roman" w:hAnsi="Times New Roman" w:cs="Times New Roman"/>
          <w:sz w:val="24"/>
          <w:szCs w:val="24"/>
        </w:rPr>
        <w:t>riigiasutus</w:t>
      </w:r>
      <w:r w:rsidR="00B24402">
        <w:rPr>
          <w:rFonts w:ascii="Times New Roman" w:eastAsia="Times New Roman" w:hAnsi="Times New Roman" w:cs="Times New Roman"/>
          <w:sz w:val="24"/>
          <w:szCs w:val="24"/>
        </w:rPr>
        <w:t>t</w:t>
      </w:r>
      <w:r w:rsidR="004108E5" w:rsidRPr="004108E5">
        <w:rPr>
          <w:rFonts w:ascii="Times New Roman" w:eastAsia="Times New Roman" w:hAnsi="Times New Roman" w:cs="Times New Roman"/>
          <w:sz w:val="24"/>
          <w:szCs w:val="24"/>
        </w:rPr>
        <w:t>, kelle ülesandeks on riigi geoloogilise kompetentsi tagamine</w:t>
      </w:r>
      <w:r w:rsidR="004108E5" w:rsidRPr="004108E5" w:rsidDel="00F44F4A">
        <w:rPr>
          <w:rFonts w:ascii="Times New Roman" w:eastAsia="Times New Roman" w:hAnsi="Times New Roman" w:cs="Times New Roman"/>
          <w:sz w:val="24"/>
          <w:szCs w:val="24"/>
        </w:rPr>
        <w:t xml:space="preserve"> </w:t>
      </w:r>
      <w:bookmarkEnd w:id="47"/>
      <w:r w:rsidR="7AE1153F" w:rsidRPr="6B72FEE3">
        <w:rPr>
          <w:rFonts w:ascii="Times New Roman" w:eastAsia="Times New Roman" w:hAnsi="Times New Roman" w:cs="Times New Roman"/>
          <w:sz w:val="24"/>
          <w:szCs w:val="24"/>
        </w:rPr>
        <w:t xml:space="preserve">” vastavas käändes; </w:t>
      </w:r>
    </w:p>
    <w:p w14:paraId="3ED5270B" w14:textId="77777777" w:rsidR="00792E8E" w:rsidRDefault="00792E8E" w:rsidP="00DD697F">
      <w:pPr>
        <w:jc w:val="both"/>
        <w:rPr>
          <w:rFonts w:ascii="Times New Roman" w:eastAsia="Times New Roman" w:hAnsi="Times New Roman" w:cs="Times New Roman"/>
          <w:sz w:val="24"/>
          <w:szCs w:val="24"/>
        </w:rPr>
      </w:pPr>
    </w:p>
    <w:p w14:paraId="4D5E1BD3" w14:textId="70890CD5" w:rsidR="00890126" w:rsidRDefault="00CC152A" w:rsidP="00DD697F">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8</w:t>
      </w:r>
      <w:r w:rsidR="001855CB" w:rsidRPr="00BA09B4">
        <w:rPr>
          <w:rFonts w:ascii="Times New Roman" w:eastAsia="Times New Roman" w:hAnsi="Times New Roman" w:cs="Times New Roman"/>
          <w:b/>
          <w:bCs/>
          <w:sz w:val="24"/>
          <w:szCs w:val="24"/>
        </w:rPr>
        <w:t>)</w:t>
      </w:r>
      <w:r w:rsidR="001855CB">
        <w:rPr>
          <w:rFonts w:ascii="Times New Roman" w:eastAsia="Times New Roman" w:hAnsi="Times New Roman" w:cs="Times New Roman"/>
          <w:sz w:val="24"/>
          <w:szCs w:val="24"/>
        </w:rPr>
        <w:t xml:space="preserve"> paragrahvi</w:t>
      </w:r>
      <w:r w:rsidR="00890126">
        <w:rPr>
          <w:rFonts w:ascii="Times New Roman" w:eastAsia="Times New Roman" w:hAnsi="Times New Roman" w:cs="Times New Roman"/>
          <w:sz w:val="24"/>
          <w:szCs w:val="24"/>
        </w:rPr>
        <w:t xml:space="preserve"> 95 </w:t>
      </w:r>
      <w:r w:rsidR="001855CB">
        <w:rPr>
          <w:rFonts w:ascii="Times New Roman" w:eastAsia="Times New Roman" w:hAnsi="Times New Roman" w:cs="Times New Roman"/>
          <w:sz w:val="24"/>
          <w:szCs w:val="24"/>
        </w:rPr>
        <w:t>lõikes 7 asendatakse sõnad „</w:t>
      </w:r>
      <w:r w:rsidR="001855CB" w:rsidRPr="00890126">
        <w:rPr>
          <w:rFonts w:ascii="Times New Roman" w:eastAsia="Times New Roman" w:hAnsi="Times New Roman" w:cs="Times New Roman"/>
          <w:sz w:val="24"/>
          <w:szCs w:val="24"/>
        </w:rPr>
        <w:t>maavarade registri vastutavale töötlejale</w:t>
      </w:r>
      <w:r w:rsidR="001855CB">
        <w:rPr>
          <w:rFonts w:ascii="Times New Roman" w:eastAsia="Times New Roman" w:hAnsi="Times New Roman" w:cs="Times New Roman"/>
          <w:sz w:val="24"/>
          <w:szCs w:val="24"/>
        </w:rPr>
        <w:t>“ sõnadega „maavarade registrile“;</w:t>
      </w:r>
      <w:r w:rsidR="001855CB" w:rsidRPr="00890126">
        <w:rPr>
          <w:rFonts w:ascii="Times New Roman" w:eastAsia="Times New Roman" w:hAnsi="Times New Roman" w:cs="Times New Roman"/>
          <w:sz w:val="24"/>
          <w:szCs w:val="24"/>
        </w:rPr>
        <w:t xml:space="preserve"> </w:t>
      </w:r>
    </w:p>
    <w:p w14:paraId="5198D0F8" w14:textId="77777777" w:rsidR="00890126" w:rsidRDefault="00890126" w:rsidP="00DD697F">
      <w:pPr>
        <w:jc w:val="both"/>
        <w:rPr>
          <w:rFonts w:ascii="Times New Roman" w:eastAsia="Times New Roman" w:hAnsi="Times New Roman" w:cs="Times New Roman"/>
          <w:sz w:val="24"/>
          <w:szCs w:val="24"/>
        </w:rPr>
      </w:pPr>
    </w:p>
    <w:p w14:paraId="7EEEFBF9" w14:textId="25DF5EE5" w:rsidR="0056254F" w:rsidRDefault="00CC152A" w:rsidP="00DD697F">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9</w:t>
      </w:r>
      <w:r w:rsidR="0056254F" w:rsidRPr="00BA09B4">
        <w:rPr>
          <w:rFonts w:ascii="Times New Roman" w:eastAsia="Times New Roman" w:hAnsi="Times New Roman" w:cs="Times New Roman"/>
          <w:b/>
          <w:bCs/>
          <w:sz w:val="24"/>
          <w:szCs w:val="24"/>
        </w:rPr>
        <w:t>)</w:t>
      </w:r>
      <w:r w:rsidR="0056254F">
        <w:rPr>
          <w:rFonts w:ascii="Times New Roman" w:eastAsia="Times New Roman" w:hAnsi="Times New Roman" w:cs="Times New Roman"/>
          <w:sz w:val="24"/>
          <w:szCs w:val="24"/>
        </w:rPr>
        <w:t xml:space="preserve"> paragrahvi 107 lõikes 1 asendatakse tekstiosa „3</w:t>
      </w:r>
      <w:r w:rsidR="00986691">
        <w:rPr>
          <w:rFonts w:ascii="Times New Roman" w:eastAsia="Times New Roman" w:hAnsi="Times New Roman" w:cs="Times New Roman"/>
          <w:sz w:val="24"/>
          <w:szCs w:val="24"/>
        </w:rPr>
        <w:t>−</w:t>
      </w:r>
      <w:r w:rsidR="0056254F">
        <w:rPr>
          <w:rFonts w:ascii="Times New Roman" w:eastAsia="Times New Roman" w:hAnsi="Times New Roman" w:cs="Times New Roman"/>
          <w:sz w:val="24"/>
          <w:szCs w:val="24"/>
        </w:rPr>
        <w:t>5“ tekstiosaga „4 ja 5“;</w:t>
      </w:r>
    </w:p>
    <w:p w14:paraId="24B2E032" w14:textId="77777777" w:rsidR="0056254F" w:rsidRDefault="0056254F" w:rsidP="00DD697F">
      <w:pPr>
        <w:jc w:val="both"/>
        <w:rPr>
          <w:rFonts w:ascii="Times New Roman" w:eastAsia="Times New Roman" w:hAnsi="Times New Roman" w:cs="Times New Roman"/>
          <w:sz w:val="24"/>
          <w:szCs w:val="24"/>
        </w:rPr>
      </w:pPr>
    </w:p>
    <w:p w14:paraId="2E15A0B8" w14:textId="68F66BB8" w:rsidR="00667616" w:rsidRDefault="007F74EC" w:rsidP="00207CD0">
      <w:pPr>
        <w:jc w:val="both"/>
        <w:rPr>
          <w:rFonts w:ascii="Times New Roman" w:eastAsia="Times New Roman" w:hAnsi="Times New Roman" w:cs="Times New Roman"/>
          <w:sz w:val="24"/>
          <w:szCs w:val="24"/>
          <w:highlight w:val="yellow"/>
        </w:rPr>
      </w:pPr>
      <w:r>
        <w:rPr>
          <w:rFonts w:ascii="Times New Roman" w:hAnsi="Times New Roman" w:cs="Times New Roman"/>
          <w:b/>
          <w:bCs/>
          <w:sz w:val="24"/>
          <w:szCs w:val="24"/>
        </w:rPr>
        <w:t>1</w:t>
      </w:r>
      <w:r w:rsidR="00CC152A">
        <w:rPr>
          <w:rFonts w:ascii="Times New Roman" w:hAnsi="Times New Roman" w:cs="Times New Roman"/>
          <w:b/>
          <w:bCs/>
          <w:sz w:val="24"/>
          <w:szCs w:val="24"/>
        </w:rPr>
        <w:t>0</w:t>
      </w:r>
      <w:r w:rsidR="00792E8E" w:rsidRPr="00BA09B4">
        <w:rPr>
          <w:rFonts w:ascii="Times New Roman" w:hAnsi="Times New Roman" w:cs="Times New Roman"/>
          <w:b/>
          <w:bCs/>
          <w:sz w:val="24"/>
          <w:szCs w:val="24"/>
        </w:rPr>
        <w:t>)</w:t>
      </w:r>
      <w:r w:rsidR="00792E8E">
        <w:rPr>
          <w:rFonts w:ascii="Times New Roman" w:hAnsi="Times New Roman" w:cs="Times New Roman"/>
          <w:sz w:val="24"/>
          <w:szCs w:val="24"/>
        </w:rPr>
        <w:t xml:space="preserve"> paragrahvi 107 lõige 3 tunnistatakse kehtetuks</w:t>
      </w:r>
      <w:r>
        <w:rPr>
          <w:rFonts w:ascii="Times New Roman" w:hAnsi="Times New Roman" w:cs="Times New Roman"/>
          <w:sz w:val="24"/>
          <w:szCs w:val="24"/>
        </w:rPr>
        <w:t>.</w:t>
      </w:r>
    </w:p>
    <w:p w14:paraId="4E01B68A" w14:textId="31DFE9F9" w:rsidR="1BDF938B" w:rsidRPr="00BF51EC" w:rsidRDefault="1BDF938B" w:rsidP="1BDF938B">
      <w:pPr>
        <w:rPr>
          <w:rFonts w:ascii="Times New Roman" w:hAnsi="Times New Roman" w:cs="Times New Roman"/>
          <w:b/>
          <w:bCs/>
          <w:sz w:val="24"/>
          <w:szCs w:val="24"/>
        </w:rPr>
      </w:pPr>
    </w:p>
    <w:p w14:paraId="1B6DE89E" w14:textId="15F9594C" w:rsidR="009078D2" w:rsidRPr="00F56620" w:rsidRDefault="00AF662C" w:rsidP="7199E34C">
      <w:pPr>
        <w:rPr>
          <w:rFonts w:ascii="Times New Roman" w:hAnsi="Times New Roman" w:cs="Times New Roman"/>
          <w:b/>
          <w:bCs/>
          <w:sz w:val="24"/>
          <w:szCs w:val="24"/>
        </w:rPr>
      </w:pPr>
      <w:r w:rsidRPr="00F56620">
        <w:rPr>
          <w:rFonts w:ascii="Times New Roman" w:hAnsi="Times New Roman" w:cs="Times New Roman"/>
          <w:b/>
          <w:bCs/>
          <w:sz w:val="24"/>
          <w:szCs w:val="24"/>
        </w:rPr>
        <w:t xml:space="preserve">§ </w:t>
      </w:r>
      <w:r w:rsidR="00146258" w:rsidRPr="00F56620">
        <w:rPr>
          <w:rFonts w:ascii="Times New Roman" w:hAnsi="Times New Roman" w:cs="Times New Roman"/>
          <w:b/>
          <w:bCs/>
          <w:sz w:val="24"/>
          <w:szCs w:val="24"/>
        </w:rPr>
        <w:t xml:space="preserve">15. </w:t>
      </w:r>
      <w:r w:rsidR="009078D2" w:rsidRPr="00F56620">
        <w:rPr>
          <w:rFonts w:ascii="Times New Roman" w:hAnsi="Times New Roman" w:cs="Times New Roman"/>
          <w:b/>
          <w:bCs/>
          <w:sz w:val="24"/>
          <w:szCs w:val="24"/>
        </w:rPr>
        <w:t>Maareformi seaduse muutmine</w:t>
      </w:r>
    </w:p>
    <w:p w14:paraId="22B710DE" w14:textId="77777777" w:rsidR="009078D2" w:rsidRPr="00F56620" w:rsidRDefault="009078D2" w:rsidP="7199E34C">
      <w:pPr>
        <w:rPr>
          <w:rFonts w:ascii="Times New Roman" w:hAnsi="Times New Roman" w:cs="Times New Roman"/>
          <w:b/>
          <w:bCs/>
          <w:sz w:val="24"/>
          <w:szCs w:val="24"/>
        </w:rPr>
      </w:pPr>
    </w:p>
    <w:p w14:paraId="1F7E46F8" w14:textId="7FB43069" w:rsidR="00146258" w:rsidRPr="00F56620" w:rsidRDefault="00146258" w:rsidP="7199E34C">
      <w:pPr>
        <w:jc w:val="both"/>
        <w:rPr>
          <w:rFonts w:ascii="Times New Roman" w:hAnsi="Times New Roman" w:cs="Times New Roman"/>
          <w:sz w:val="24"/>
          <w:szCs w:val="24"/>
        </w:rPr>
      </w:pPr>
      <w:r w:rsidRPr="00F56620">
        <w:rPr>
          <w:rFonts w:ascii="Times New Roman" w:hAnsi="Times New Roman" w:cs="Times New Roman"/>
          <w:sz w:val="24"/>
          <w:szCs w:val="24"/>
        </w:rPr>
        <w:t>Maareformi seaduses asendatakse tekstiosa “Maa-amet” tekstiosaga „Maa- ja Ruumiamet” vastavas käändes.</w:t>
      </w:r>
    </w:p>
    <w:p w14:paraId="615B2B8B" w14:textId="77777777" w:rsidR="00146258" w:rsidRPr="00BF51EC" w:rsidRDefault="00146258">
      <w:pPr>
        <w:rPr>
          <w:rFonts w:ascii="Times New Roman" w:hAnsi="Times New Roman" w:cs="Times New Roman"/>
          <w:b/>
          <w:bCs/>
          <w:sz w:val="24"/>
          <w:szCs w:val="24"/>
        </w:rPr>
      </w:pPr>
    </w:p>
    <w:p w14:paraId="5F2E9D4F" w14:textId="02343902" w:rsidR="009078D2"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216311" w:rsidRPr="00BF51EC">
        <w:rPr>
          <w:rFonts w:ascii="Times New Roman" w:hAnsi="Times New Roman" w:cs="Times New Roman"/>
          <w:b/>
          <w:bCs/>
          <w:sz w:val="24"/>
          <w:szCs w:val="24"/>
        </w:rPr>
        <w:t xml:space="preserve">16. </w:t>
      </w:r>
      <w:r w:rsidR="009078D2" w:rsidRPr="00BF51EC">
        <w:rPr>
          <w:rFonts w:ascii="Times New Roman" w:hAnsi="Times New Roman" w:cs="Times New Roman"/>
          <w:b/>
          <w:bCs/>
          <w:sz w:val="24"/>
          <w:szCs w:val="24"/>
        </w:rPr>
        <w:t xml:space="preserve">Maareformi </w:t>
      </w:r>
      <w:bookmarkStart w:id="48" w:name="_Hlk156921775"/>
      <w:r w:rsidR="009078D2" w:rsidRPr="00BF51EC">
        <w:rPr>
          <w:rFonts w:ascii="Times New Roman" w:hAnsi="Times New Roman" w:cs="Times New Roman"/>
          <w:b/>
          <w:bCs/>
          <w:sz w:val="24"/>
          <w:szCs w:val="24"/>
        </w:rPr>
        <w:t xml:space="preserve">käigus kasutusvaldusesse antud maa omandamise seaduse </w:t>
      </w:r>
      <w:bookmarkEnd w:id="48"/>
      <w:r w:rsidR="009078D2" w:rsidRPr="00BF51EC">
        <w:rPr>
          <w:rFonts w:ascii="Times New Roman" w:hAnsi="Times New Roman" w:cs="Times New Roman"/>
          <w:b/>
          <w:bCs/>
          <w:sz w:val="24"/>
          <w:szCs w:val="24"/>
        </w:rPr>
        <w:t>muutmine</w:t>
      </w:r>
    </w:p>
    <w:p w14:paraId="66CFA863" w14:textId="77777777" w:rsidR="009078D2" w:rsidRPr="00BF51EC" w:rsidRDefault="009078D2">
      <w:pPr>
        <w:rPr>
          <w:rFonts w:ascii="Times New Roman" w:hAnsi="Times New Roman" w:cs="Times New Roman"/>
          <w:b/>
          <w:bCs/>
          <w:sz w:val="24"/>
          <w:szCs w:val="24"/>
        </w:rPr>
      </w:pPr>
    </w:p>
    <w:p w14:paraId="2BBB4AE3" w14:textId="77472CA3" w:rsidR="00216311" w:rsidRPr="00BF51EC" w:rsidRDefault="00216311" w:rsidP="00216311">
      <w:pPr>
        <w:jc w:val="both"/>
        <w:rPr>
          <w:rFonts w:ascii="Times New Roman" w:hAnsi="Times New Roman" w:cs="Times New Roman"/>
          <w:sz w:val="24"/>
          <w:szCs w:val="24"/>
        </w:rPr>
      </w:pPr>
      <w:bookmarkStart w:id="49" w:name="_Hlk156921748"/>
      <w:r w:rsidRPr="00BF51EC">
        <w:rPr>
          <w:rFonts w:ascii="Times New Roman" w:hAnsi="Times New Roman" w:cs="Times New Roman"/>
          <w:sz w:val="24"/>
          <w:szCs w:val="24"/>
        </w:rPr>
        <w:t>Maareformi käigus kasutusvaldusesse antud maa omandamise seaduse § 3 lõikes 4</w:t>
      </w:r>
      <w:r w:rsidRPr="00BF51EC">
        <w:rPr>
          <w:rFonts w:ascii="Times New Roman" w:hAnsi="Times New Roman" w:cs="Times New Roman"/>
          <w:sz w:val="24"/>
          <w:szCs w:val="24"/>
          <w:vertAlign w:val="superscript"/>
        </w:rPr>
        <w:t>2</w:t>
      </w:r>
      <w:r w:rsidRPr="00BF51EC">
        <w:rPr>
          <w:rFonts w:ascii="Times New Roman" w:hAnsi="Times New Roman" w:cs="Times New Roman"/>
          <w:sz w:val="24"/>
          <w:szCs w:val="24"/>
        </w:rPr>
        <w:t>, § 6 lõikes 1 ja § 11 lõikes 1 asendatakse tekstiosa “Maa-amet” tekstiosaga „Maa- ja Ruumiamet” vastavas käändes.</w:t>
      </w:r>
    </w:p>
    <w:bookmarkEnd w:id="49"/>
    <w:p w14:paraId="3FC29907" w14:textId="77777777" w:rsidR="00216311" w:rsidRPr="00BF51EC" w:rsidRDefault="00216311">
      <w:pPr>
        <w:rPr>
          <w:rFonts w:ascii="Times New Roman" w:hAnsi="Times New Roman" w:cs="Times New Roman"/>
          <w:b/>
          <w:bCs/>
          <w:sz w:val="24"/>
          <w:szCs w:val="24"/>
        </w:rPr>
      </w:pPr>
    </w:p>
    <w:p w14:paraId="1001C330" w14:textId="1EE601ED" w:rsidR="002A5DA3" w:rsidRPr="00BF51EC" w:rsidRDefault="00AF662C">
      <w:pPr>
        <w:rPr>
          <w:rFonts w:ascii="Times New Roman" w:hAnsi="Times New Roman" w:cs="Times New Roman"/>
          <w:b/>
          <w:bCs/>
          <w:sz w:val="24"/>
          <w:szCs w:val="24"/>
        </w:rPr>
      </w:pPr>
      <w:bookmarkStart w:id="50" w:name="_Hlk155367244"/>
      <w:r w:rsidRPr="00BF51EC">
        <w:rPr>
          <w:rFonts w:ascii="Times New Roman" w:hAnsi="Times New Roman" w:cs="Times New Roman"/>
          <w:b/>
          <w:bCs/>
          <w:sz w:val="24"/>
          <w:szCs w:val="24"/>
        </w:rPr>
        <w:t xml:space="preserve">§ </w:t>
      </w:r>
      <w:r w:rsidR="00770BD8">
        <w:rPr>
          <w:rFonts w:ascii="Times New Roman" w:hAnsi="Times New Roman" w:cs="Times New Roman"/>
          <w:b/>
          <w:bCs/>
          <w:sz w:val="24"/>
          <w:szCs w:val="24"/>
        </w:rPr>
        <w:t>17.</w:t>
      </w:r>
      <w:r w:rsidRPr="00BF51EC">
        <w:rPr>
          <w:rFonts w:ascii="Times New Roman" w:hAnsi="Times New Roman" w:cs="Times New Roman"/>
          <w:b/>
          <w:bCs/>
          <w:sz w:val="24"/>
          <w:szCs w:val="24"/>
        </w:rPr>
        <w:t xml:space="preserve"> </w:t>
      </w:r>
      <w:r w:rsidR="00DC2036" w:rsidRPr="00BF51EC">
        <w:rPr>
          <w:rFonts w:ascii="Times New Roman" w:hAnsi="Times New Roman" w:cs="Times New Roman"/>
          <w:b/>
          <w:bCs/>
          <w:sz w:val="24"/>
          <w:szCs w:val="24"/>
        </w:rPr>
        <w:t>Notariaadiseaduse muutmine</w:t>
      </w:r>
    </w:p>
    <w:p w14:paraId="4FFB65B2" w14:textId="77777777" w:rsidR="002A5DA3" w:rsidRPr="00BF51EC" w:rsidRDefault="002A5DA3">
      <w:pPr>
        <w:rPr>
          <w:rFonts w:ascii="Times New Roman" w:hAnsi="Times New Roman" w:cs="Times New Roman"/>
          <w:b/>
          <w:bCs/>
          <w:sz w:val="24"/>
          <w:szCs w:val="24"/>
        </w:rPr>
      </w:pPr>
    </w:p>
    <w:p w14:paraId="229F4134" w14:textId="29C37B35" w:rsidR="00DC2036" w:rsidRPr="00BF51EC" w:rsidRDefault="00002DE3" w:rsidP="0EAA460C">
      <w:pPr>
        <w:jc w:val="both"/>
        <w:rPr>
          <w:rFonts w:ascii="Times New Roman" w:hAnsi="Times New Roman" w:cs="Times New Roman"/>
          <w:sz w:val="24"/>
          <w:szCs w:val="24"/>
        </w:rPr>
      </w:pPr>
      <w:r w:rsidRPr="0EAA460C">
        <w:rPr>
          <w:rFonts w:ascii="Times New Roman" w:hAnsi="Times New Roman" w:cs="Times New Roman"/>
          <w:sz w:val="24"/>
          <w:szCs w:val="24"/>
        </w:rPr>
        <w:t xml:space="preserve">Notariaadiseaduse </w:t>
      </w:r>
      <w:r w:rsidR="00DC2036" w:rsidRPr="0EAA460C">
        <w:rPr>
          <w:rFonts w:ascii="Times New Roman" w:hAnsi="Times New Roman" w:cs="Times New Roman"/>
          <w:sz w:val="24"/>
          <w:szCs w:val="24"/>
        </w:rPr>
        <w:t>§ 53 lõike 1 punkt</w:t>
      </w:r>
      <w:r w:rsidRPr="0EAA460C">
        <w:rPr>
          <w:rFonts w:ascii="Times New Roman" w:hAnsi="Times New Roman" w:cs="Times New Roman"/>
          <w:sz w:val="24"/>
          <w:szCs w:val="24"/>
        </w:rPr>
        <w:t>is</w:t>
      </w:r>
      <w:r w:rsidR="00DC2036" w:rsidRPr="0EAA460C">
        <w:rPr>
          <w:rFonts w:ascii="Times New Roman" w:hAnsi="Times New Roman" w:cs="Times New Roman"/>
          <w:sz w:val="24"/>
          <w:szCs w:val="24"/>
        </w:rPr>
        <w:t xml:space="preserve"> 5</w:t>
      </w:r>
      <w:r w:rsidR="00DC2036" w:rsidRPr="0EAA460C">
        <w:rPr>
          <w:rFonts w:ascii="Times New Roman" w:hAnsi="Times New Roman" w:cs="Times New Roman"/>
          <w:sz w:val="24"/>
          <w:szCs w:val="24"/>
          <w:vertAlign w:val="superscript"/>
        </w:rPr>
        <w:t>2</w:t>
      </w:r>
      <w:r w:rsidRPr="0EAA460C">
        <w:rPr>
          <w:rFonts w:ascii="Times New Roman" w:hAnsi="Times New Roman" w:cs="Times New Roman"/>
          <w:sz w:val="24"/>
          <w:szCs w:val="24"/>
        </w:rPr>
        <w:t xml:space="preserve"> asendatakse tekstiosa „Maa-amet” tekstiosaga „Maa- ja Ruumiamet”.</w:t>
      </w:r>
    </w:p>
    <w:bookmarkEnd w:id="50"/>
    <w:p w14:paraId="3F3340B5" w14:textId="77777777" w:rsidR="00DC2036" w:rsidRPr="00BF51EC" w:rsidRDefault="00DC2036">
      <w:pPr>
        <w:rPr>
          <w:rFonts w:ascii="Times New Roman" w:hAnsi="Times New Roman" w:cs="Times New Roman"/>
          <w:b/>
          <w:bCs/>
          <w:sz w:val="24"/>
          <w:szCs w:val="24"/>
        </w:rPr>
      </w:pPr>
    </w:p>
    <w:p w14:paraId="45E95C3F" w14:textId="4A603857" w:rsidR="002A5DA3"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770BD8">
        <w:rPr>
          <w:rFonts w:ascii="Times New Roman" w:hAnsi="Times New Roman" w:cs="Times New Roman"/>
          <w:b/>
          <w:bCs/>
          <w:sz w:val="24"/>
          <w:szCs w:val="24"/>
        </w:rPr>
        <w:t xml:space="preserve">18. </w:t>
      </w:r>
      <w:r w:rsidR="002A5DA3" w:rsidRPr="00BF51EC">
        <w:rPr>
          <w:rFonts w:ascii="Times New Roman" w:hAnsi="Times New Roman" w:cs="Times New Roman"/>
          <w:b/>
          <w:bCs/>
          <w:sz w:val="24"/>
          <w:szCs w:val="24"/>
        </w:rPr>
        <w:t>P</w:t>
      </w:r>
      <w:bookmarkStart w:id="51" w:name="_Hlk156922423"/>
      <w:r w:rsidR="002A5DA3" w:rsidRPr="00BF51EC">
        <w:rPr>
          <w:rFonts w:ascii="Times New Roman" w:hAnsi="Times New Roman" w:cs="Times New Roman"/>
          <w:b/>
          <w:bCs/>
          <w:sz w:val="24"/>
          <w:szCs w:val="24"/>
        </w:rPr>
        <w:t>laneerimisseadus</w:t>
      </w:r>
      <w:bookmarkEnd w:id="51"/>
      <w:r w:rsidR="002A5DA3" w:rsidRPr="00BF51EC">
        <w:rPr>
          <w:rFonts w:ascii="Times New Roman" w:hAnsi="Times New Roman" w:cs="Times New Roman"/>
          <w:b/>
          <w:bCs/>
          <w:sz w:val="24"/>
          <w:szCs w:val="24"/>
        </w:rPr>
        <w:t>e muutmine</w:t>
      </w:r>
    </w:p>
    <w:p w14:paraId="520BE6D6" w14:textId="77777777" w:rsidR="002A5DA3" w:rsidRPr="00BF51EC" w:rsidRDefault="002A5DA3">
      <w:pPr>
        <w:rPr>
          <w:rFonts w:ascii="Times New Roman" w:hAnsi="Times New Roman" w:cs="Times New Roman"/>
          <w:b/>
          <w:bCs/>
          <w:sz w:val="24"/>
          <w:szCs w:val="24"/>
        </w:rPr>
      </w:pPr>
    </w:p>
    <w:p w14:paraId="02DE6AB7" w14:textId="77777777" w:rsidR="001516A2" w:rsidRPr="00B167C3" w:rsidRDefault="001516A2" w:rsidP="001516A2">
      <w:pPr>
        <w:contextualSpacing/>
        <w:jc w:val="both"/>
        <w:rPr>
          <w:rFonts w:ascii="Times New Roman" w:hAnsi="Times New Roman" w:cs="Times New Roman"/>
          <w:color w:val="000000" w:themeColor="text1"/>
          <w:sz w:val="24"/>
          <w:szCs w:val="24"/>
        </w:rPr>
      </w:pPr>
      <w:r w:rsidRPr="00B167C3">
        <w:rPr>
          <w:rFonts w:ascii="Times New Roman" w:hAnsi="Times New Roman" w:cs="Times New Roman"/>
          <w:color w:val="000000" w:themeColor="text1"/>
          <w:sz w:val="24"/>
          <w:szCs w:val="24"/>
        </w:rPr>
        <w:t>Planeerimisseaduses tehakse järgmised muudatused:</w:t>
      </w:r>
    </w:p>
    <w:p w14:paraId="29B09957"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76F7748C" w14:textId="07466EBC" w:rsidR="001516A2" w:rsidRPr="00B167C3" w:rsidRDefault="001516A2" w:rsidP="001516A2">
      <w:pPr>
        <w:contextualSpacing/>
        <w:jc w:val="both"/>
        <w:rPr>
          <w:rFonts w:ascii="Times New Roman" w:hAnsi="Times New Roman" w:cs="Times New Roman"/>
          <w:color w:val="000000" w:themeColor="text1"/>
          <w:sz w:val="24"/>
          <w:szCs w:val="24"/>
        </w:rPr>
      </w:pPr>
      <w:r w:rsidRPr="00DD697F">
        <w:rPr>
          <w:rFonts w:ascii="Times New Roman" w:hAnsi="Times New Roman" w:cs="Times New Roman"/>
          <w:b/>
          <w:color w:val="000000" w:themeColor="text1"/>
          <w:sz w:val="24"/>
          <w:szCs w:val="24"/>
        </w:rPr>
        <w:t>1)</w:t>
      </w:r>
      <w:r w:rsidRPr="00B167C3">
        <w:rPr>
          <w:rFonts w:ascii="Times New Roman" w:hAnsi="Times New Roman" w:cs="Times New Roman"/>
          <w:bCs/>
          <w:color w:val="000000" w:themeColor="text1"/>
          <w:sz w:val="24"/>
          <w:szCs w:val="24"/>
        </w:rPr>
        <w:t xml:space="preserve"> seaduses</w:t>
      </w:r>
      <w:r w:rsidRPr="00B167C3">
        <w:rPr>
          <w:rFonts w:ascii="Times New Roman" w:hAnsi="Times New Roman" w:cs="Times New Roman"/>
          <w:color w:val="000000" w:themeColor="text1"/>
          <w:sz w:val="24"/>
          <w:szCs w:val="24"/>
        </w:rPr>
        <w:t xml:space="preserve"> asendatakse läbivalt sõnad „valdkonna eest vastutav minister või tema volitatud ametnik“ </w:t>
      </w:r>
      <w:r w:rsidR="00084240">
        <w:rPr>
          <w:rFonts w:ascii="Times New Roman" w:hAnsi="Times New Roman" w:cs="Times New Roman"/>
          <w:color w:val="000000" w:themeColor="text1"/>
          <w:sz w:val="24"/>
          <w:szCs w:val="24"/>
        </w:rPr>
        <w:t>tekstiosa</w:t>
      </w:r>
      <w:r w:rsidRPr="00B167C3">
        <w:rPr>
          <w:rFonts w:ascii="Times New Roman" w:hAnsi="Times New Roman" w:cs="Times New Roman"/>
          <w:color w:val="000000" w:themeColor="text1"/>
          <w:sz w:val="24"/>
          <w:szCs w:val="24"/>
        </w:rPr>
        <w:t>ga „Maa- ja Ruumiamet“ vastavas käändes;</w:t>
      </w:r>
    </w:p>
    <w:p w14:paraId="0E3F1CD1"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26413E71" w14:textId="0878F87B" w:rsidR="001516A2" w:rsidRPr="00B167C3" w:rsidRDefault="001516A2" w:rsidP="001516A2">
      <w:pPr>
        <w:contextualSpacing/>
        <w:jc w:val="both"/>
        <w:rPr>
          <w:rFonts w:ascii="Times New Roman" w:hAnsi="Times New Roman" w:cs="Times New Roman"/>
          <w:bCs/>
          <w:color w:val="000000" w:themeColor="text1"/>
          <w:sz w:val="24"/>
          <w:szCs w:val="24"/>
        </w:rPr>
      </w:pPr>
      <w:r w:rsidRPr="00DD697F">
        <w:rPr>
          <w:rFonts w:ascii="Times New Roman" w:hAnsi="Times New Roman" w:cs="Times New Roman"/>
          <w:b/>
          <w:bCs/>
          <w:color w:val="000000" w:themeColor="text1"/>
          <w:sz w:val="24"/>
          <w:szCs w:val="24"/>
        </w:rPr>
        <w:t>2)</w:t>
      </w:r>
      <w:r w:rsidRPr="00B167C3">
        <w:rPr>
          <w:rFonts w:ascii="Times New Roman" w:hAnsi="Times New Roman" w:cs="Times New Roman"/>
          <w:color w:val="000000" w:themeColor="text1"/>
          <w:sz w:val="24"/>
          <w:szCs w:val="24"/>
        </w:rPr>
        <w:t xml:space="preserve"> paragrahvi 4</w:t>
      </w:r>
      <w:r w:rsidRPr="00B167C3">
        <w:rPr>
          <w:rFonts w:ascii="Times New Roman" w:hAnsi="Times New Roman" w:cs="Times New Roman"/>
          <w:color w:val="000000" w:themeColor="text1"/>
          <w:sz w:val="24"/>
          <w:szCs w:val="24"/>
          <w:vertAlign w:val="superscript"/>
        </w:rPr>
        <w:t>1</w:t>
      </w:r>
      <w:r w:rsidRPr="00B167C3">
        <w:rPr>
          <w:rFonts w:ascii="Times New Roman" w:hAnsi="Times New Roman" w:cs="Times New Roman"/>
          <w:color w:val="000000" w:themeColor="text1"/>
          <w:sz w:val="24"/>
          <w:szCs w:val="24"/>
        </w:rPr>
        <w:t xml:space="preserve"> lõikes 4 asendatakse </w:t>
      </w:r>
      <w:r w:rsidR="00084240">
        <w:rPr>
          <w:rFonts w:ascii="Times New Roman" w:hAnsi="Times New Roman" w:cs="Times New Roman"/>
          <w:color w:val="000000" w:themeColor="text1"/>
          <w:sz w:val="24"/>
          <w:szCs w:val="24"/>
        </w:rPr>
        <w:t>tekstiosa</w:t>
      </w:r>
      <w:r w:rsidRPr="00B167C3">
        <w:rPr>
          <w:rFonts w:ascii="Times New Roman" w:hAnsi="Times New Roman" w:cs="Times New Roman"/>
          <w:color w:val="000000" w:themeColor="text1"/>
          <w:sz w:val="24"/>
          <w:szCs w:val="24"/>
        </w:rPr>
        <w:t xml:space="preserve"> „Regionaal- ja Põllumajandusministeerium“ </w:t>
      </w:r>
      <w:r w:rsidR="00084240">
        <w:rPr>
          <w:rFonts w:ascii="Times New Roman" w:hAnsi="Times New Roman" w:cs="Times New Roman"/>
          <w:color w:val="000000" w:themeColor="text1"/>
          <w:sz w:val="24"/>
          <w:szCs w:val="24"/>
        </w:rPr>
        <w:t>tekstios</w:t>
      </w:r>
      <w:r w:rsidRPr="00B167C3">
        <w:rPr>
          <w:rFonts w:ascii="Times New Roman" w:hAnsi="Times New Roman" w:cs="Times New Roman"/>
          <w:color w:val="000000" w:themeColor="text1"/>
          <w:sz w:val="24"/>
          <w:szCs w:val="24"/>
        </w:rPr>
        <w:t>aga „Maa- ja Ruumiamet“</w:t>
      </w:r>
      <w:r w:rsidRPr="00B167C3">
        <w:rPr>
          <w:rFonts w:ascii="Times New Roman" w:hAnsi="Times New Roman" w:cs="Times New Roman"/>
          <w:bCs/>
          <w:color w:val="000000" w:themeColor="text1"/>
          <w:sz w:val="24"/>
          <w:szCs w:val="24"/>
        </w:rPr>
        <w:t>;</w:t>
      </w:r>
    </w:p>
    <w:p w14:paraId="30053797" w14:textId="77777777" w:rsidR="001516A2" w:rsidRPr="00B167C3" w:rsidRDefault="001516A2" w:rsidP="001516A2">
      <w:pPr>
        <w:contextualSpacing/>
        <w:jc w:val="both"/>
        <w:rPr>
          <w:rFonts w:ascii="Times New Roman" w:hAnsi="Times New Roman" w:cs="Times New Roman"/>
          <w:bCs/>
          <w:color w:val="000000" w:themeColor="text1"/>
          <w:sz w:val="24"/>
          <w:szCs w:val="24"/>
        </w:rPr>
      </w:pPr>
    </w:p>
    <w:p w14:paraId="53325AB8" w14:textId="3E7C9F2C" w:rsidR="001516A2" w:rsidRPr="00B167C3" w:rsidRDefault="001516A2" w:rsidP="001516A2">
      <w:pPr>
        <w:contextualSpacing/>
        <w:jc w:val="both"/>
        <w:rPr>
          <w:rFonts w:ascii="Times New Roman" w:hAnsi="Times New Roman" w:cs="Times New Roman"/>
          <w:color w:val="000000" w:themeColor="text1"/>
          <w:sz w:val="24"/>
          <w:szCs w:val="24"/>
        </w:rPr>
      </w:pPr>
      <w:commentRangeStart w:id="52"/>
      <w:r w:rsidRPr="00DD697F">
        <w:rPr>
          <w:rFonts w:ascii="Times New Roman" w:hAnsi="Times New Roman" w:cs="Times New Roman"/>
          <w:b/>
          <w:color w:val="000000" w:themeColor="text1"/>
          <w:sz w:val="24"/>
          <w:szCs w:val="24"/>
        </w:rPr>
        <w:t>3)</w:t>
      </w:r>
      <w:r w:rsidRPr="00B167C3">
        <w:rPr>
          <w:rFonts w:ascii="Times New Roman" w:hAnsi="Times New Roman" w:cs="Times New Roman"/>
          <w:bCs/>
          <w:color w:val="000000" w:themeColor="text1"/>
          <w:sz w:val="24"/>
          <w:szCs w:val="24"/>
        </w:rPr>
        <w:t xml:space="preserve"> paragrahvi 76 lõikes 2 as</w:t>
      </w:r>
      <w:commentRangeEnd w:id="52"/>
      <w:r w:rsidR="0092698A">
        <w:rPr>
          <w:rStyle w:val="Kommentaariviide"/>
        </w:rPr>
        <w:commentReference w:id="52"/>
      </w:r>
      <w:r w:rsidRPr="00B167C3">
        <w:rPr>
          <w:rFonts w:ascii="Times New Roman" w:hAnsi="Times New Roman" w:cs="Times New Roman"/>
          <w:bCs/>
          <w:color w:val="000000" w:themeColor="text1"/>
          <w:sz w:val="24"/>
          <w:szCs w:val="24"/>
        </w:rPr>
        <w:t xml:space="preserve">endatakse sõnad „valdkonna eest vastutav minister“ </w:t>
      </w:r>
      <w:r w:rsidR="00084240">
        <w:rPr>
          <w:rFonts w:ascii="Times New Roman" w:hAnsi="Times New Roman" w:cs="Times New Roman"/>
          <w:bCs/>
          <w:color w:val="000000" w:themeColor="text1"/>
          <w:sz w:val="24"/>
          <w:szCs w:val="24"/>
        </w:rPr>
        <w:t>tekstiosa</w:t>
      </w:r>
      <w:r w:rsidRPr="00B167C3">
        <w:rPr>
          <w:rFonts w:ascii="Times New Roman" w:hAnsi="Times New Roman" w:cs="Times New Roman"/>
          <w:bCs/>
          <w:color w:val="000000" w:themeColor="text1"/>
          <w:sz w:val="24"/>
          <w:szCs w:val="24"/>
        </w:rPr>
        <w:t>ga „Maa- ja Ruumiamet“;</w:t>
      </w:r>
    </w:p>
    <w:p w14:paraId="4DCF2DE5"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202076FF" w14:textId="7813AD40" w:rsidR="001516A2" w:rsidRPr="00B167C3" w:rsidRDefault="001516A2" w:rsidP="001516A2">
      <w:pPr>
        <w:contextualSpacing/>
        <w:jc w:val="both"/>
        <w:rPr>
          <w:rFonts w:ascii="Times New Roman" w:hAnsi="Times New Roman" w:cs="Times New Roman"/>
          <w:color w:val="000000" w:themeColor="text1"/>
          <w:sz w:val="24"/>
          <w:szCs w:val="24"/>
        </w:rPr>
      </w:pPr>
      <w:commentRangeStart w:id="53"/>
      <w:r w:rsidRPr="00DD697F">
        <w:rPr>
          <w:rFonts w:ascii="Times New Roman" w:hAnsi="Times New Roman" w:cs="Times New Roman"/>
          <w:b/>
          <w:bCs/>
          <w:color w:val="000000" w:themeColor="text1"/>
          <w:sz w:val="24"/>
          <w:szCs w:val="24"/>
        </w:rPr>
        <w:t>4)</w:t>
      </w:r>
      <w:r w:rsidRPr="00B167C3">
        <w:rPr>
          <w:rFonts w:ascii="Times New Roman" w:hAnsi="Times New Roman" w:cs="Times New Roman"/>
          <w:color w:val="000000" w:themeColor="text1"/>
          <w:sz w:val="24"/>
          <w:szCs w:val="24"/>
        </w:rPr>
        <w:t xml:space="preserve"> paragrahvi 90 lõikes 1 asenda</w:t>
      </w:r>
      <w:r w:rsidR="00084240">
        <w:rPr>
          <w:rFonts w:ascii="Times New Roman" w:hAnsi="Times New Roman" w:cs="Times New Roman"/>
          <w:color w:val="000000" w:themeColor="text1"/>
          <w:sz w:val="24"/>
          <w:szCs w:val="24"/>
        </w:rPr>
        <w:t>t</w:t>
      </w:r>
      <w:r w:rsidRPr="00B167C3">
        <w:rPr>
          <w:rFonts w:ascii="Times New Roman" w:hAnsi="Times New Roman" w:cs="Times New Roman"/>
          <w:color w:val="000000" w:themeColor="text1"/>
          <w:sz w:val="24"/>
          <w:szCs w:val="24"/>
        </w:rPr>
        <w:t>a</w:t>
      </w:r>
      <w:r w:rsidR="00084240">
        <w:rPr>
          <w:rFonts w:ascii="Times New Roman" w:hAnsi="Times New Roman" w:cs="Times New Roman"/>
          <w:color w:val="000000" w:themeColor="text1"/>
          <w:sz w:val="24"/>
          <w:szCs w:val="24"/>
        </w:rPr>
        <w:t>kse</w:t>
      </w:r>
      <w:r w:rsidRPr="00B167C3">
        <w:rPr>
          <w:rFonts w:ascii="Times New Roman" w:hAnsi="Times New Roman" w:cs="Times New Roman"/>
          <w:color w:val="000000" w:themeColor="text1"/>
          <w:sz w:val="24"/>
          <w:szCs w:val="24"/>
        </w:rPr>
        <w:t xml:space="preserve"> </w:t>
      </w:r>
      <w:r w:rsidR="00084240">
        <w:rPr>
          <w:rFonts w:ascii="Times New Roman" w:hAnsi="Times New Roman" w:cs="Times New Roman"/>
          <w:color w:val="000000" w:themeColor="text1"/>
          <w:sz w:val="24"/>
          <w:szCs w:val="24"/>
        </w:rPr>
        <w:t>tekstios</w:t>
      </w:r>
      <w:r w:rsidRPr="00B167C3">
        <w:rPr>
          <w:rFonts w:ascii="Times New Roman" w:hAnsi="Times New Roman" w:cs="Times New Roman"/>
          <w:color w:val="000000" w:themeColor="text1"/>
          <w:sz w:val="24"/>
          <w:szCs w:val="24"/>
        </w:rPr>
        <w:t xml:space="preserve">a „Regionaal- ja Põllumajandusministeeriumile“ </w:t>
      </w:r>
      <w:r w:rsidR="00084240">
        <w:rPr>
          <w:rFonts w:ascii="Times New Roman" w:hAnsi="Times New Roman" w:cs="Times New Roman"/>
          <w:color w:val="000000" w:themeColor="text1"/>
          <w:sz w:val="24"/>
          <w:szCs w:val="24"/>
        </w:rPr>
        <w:t>tekstiosa</w:t>
      </w:r>
      <w:r w:rsidRPr="00B167C3">
        <w:rPr>
          <w:rFonts w:ascii="Times New Roman" w:hAnsi="Times New Roman" w:cs="Times New Roman"/>
          <w:color w:val="000000" w:themeColor="text1"/>
          <w:sz w:val="24"/>
          <w:szCs w:val="24"/>
        </w:rPr>
        <w:t>ga „Maa- ja Ruumiametile;</w:t>
      </w:r>
      <w:commentRangeEnd w:id="53"/>
      <w:r w:rsidR="003B1851">
        <w:rPr>
          <w:rStyle w:val="Kommentaariviide"/>
        </w:rPr>
        <w:commentReference w:id="53"/>
      </w:r>
    </w:p>
    <w:p w14:paraId="1881CF15"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6D9B6231" w14:textId="77777777" w:rsidR="005235E9" w:rsidRPr="00B167C3" w:rsidRDefault="001516A2" w:rsidP="005235E9">
      <w:pPr>
        <w:contextualSpacing/>
        <w:jc w:val="both"/>
        <w:rPr>
          <w:rFonts w:ascii="Times New Roman" w:hAnsi="Times New Roman" w:cs="Times New Roman"/>
          <w:color w:val="000000" w:themeColor="text1"/>
          <w:sz w:val="24"/>
          <w:szCs w:val="24"/>
        </w:rPr>
      </w:pPr>
      <w:r w:rsidRPr="00DD697F">
        <w:rPr>
          <w:rFonts w:ascii="Times New Roman" w:hAnsi="Times New Roman" w:cs="Times New Roman"/>
          <w:b/>
          <w:bCs/>
          <w:color w:val="000000" w:themeColor="text1"/>
          <w:sz w:val="24"/>
          <w:szCs w:val="24"/>
        </w:rPr>
        <w:t>5)</w:t>
      </w:r>
      <w:r w:rsidRPr="00B167C3">
        <w:rPr>
          <w:rFonts w:ascii="Times New Roman" w:hAnsi="Times New Roman" w:cs="Times New Roman"/>
          <w:color w:val="000000" w:themeColor="text1"/>
          <w:sz w:val="24"/>
          <w:szCs w:val="24"/>
        </w:rPr>
        <w:t xml:space="preserve"> </w:t>
      </w:r>
      <w:r w:rsidR="005235E9" w:rsidRPr="00B167C3">
        <w:rPr>
          <w:rFonts w:ascii="Times New Roman" w:eastAsia="Times New Roman" w:hAnsi="Times New Roman" w:cs="Times New Roman"/>
          <w:color w:val="000000" w:themeColor="text1"/>
          <w:sz w:val="24"/>
          <w:szCs w:val="24"/>
          <w:bdr w:val="none" w:sz="0" w:space="0" w:color="auto" w:frame="1"/>
          <w:lang w:eastAsia="et-EE"/>
        </w:rPr>
        <w:t>paragrahvi 90 t</w:t>
      </w:r>
      <w:r w:rsidR="005235E9" w:rsidRPr="00B167C3">
        <w:rPr>
          <w:rFonts w:ascii="Times New Roman" w:hAnsi="Times New Roman" w:cs="Times New Roman"/>
          <w:color w:val="000000" w:themeColor="text1"/>
          <w:sz w:val="24"/>
          <w:szCs w:val="24"/>
        </w:rPr>
        <w:t>äiendatakse lõikega 3¹ järgmises sõnastuses:</w:t>
      </w:r>
    </w:p>
    <w:p w14:paraId="7D12F0E0" w14:textId="77777777" w:rsidR="005235E9" w:rsidRPr="00B167C3" w:rsidRDefault="005235E9" w:rsidP="005235E9">
      <w:pPr>
        <w:shd w:val="clear" w:color="auto" w:fill="FFFFFF"/>
        <w:jc w:val="both"/>
        <w:rPr>
          <w:rFonts w:ascii="Times New Roman" w:eastAsia="Times New Roman" w:hAnsi="Times New Roman" w:cs="Times New Roman"/>
          <w:color w:val="000000" w:themeColor="text1"/>
          <w:sz w:val="24"/>
          <w:szCs w:val="24"/>
          <w:bdr w:val="none" w:sz="0" w:space="0" w:color="auto" w:frame="1"/>
          <w:lang w:eastAsia="et-EE"/>
        </w:rPr>
      </w:pPr>
    </w:p>
    <w:p w14:paraId="46F2262E" w14:textId="5AAFC3F9" w:rsidR="001516A2" w:rsidRPr="00B167C3" w:rsidRDefault="005235E9" w:rsidP="005235E9">
      <w:pPr>
        <w:contextualSpacing/>
        <w:jc w:val="both"/>
        <w:rPr>
          <w:rFonts w:ascii="Times New Roman" w:hAnsi="Times New Roman" w:cs="Times New Roman"/>
          <w:color w:val="000000" w:themeColor="text1"/>
          <w:sz w:val="24"/>
          <w:szCs w:val="24"/>
        </w:rPr>
      </w:pPr>
      <w:r w:rsidRPr="00B167C3">
        <w:rPr>
          <w:rFonts w:ascii="Times New Roman" w:eastAsia="Times New Roman" w:hAnsi="Times New Roman" w:cs="Times New Roman"/>
          <w:color w:val="000000" w:themeColor="text1"/>
          <w:sz w:val="24"/>
          <w:szCs w:val="24"/>
          <w:bdr w:val="none" w:sz="0" w:space="0" w:color="auto" w:frame="1"/>
          <w:lang w:eastAsia="et-EE"/>
        </w:rPr>
        <w:t>„(3</w:t>
      </w:r>
      <w:r w:rsidRPr="00B167C3">
        <w:rPr>
          <w:rFonts w:ascii="Times New Roman" w:eastAsia="Times New Roman" w:hAnsi="Times New Roman" w:cs="Times New Roman"/>
          <w:color w:val="000000" w:themeColor="text1"/>
          <w:sz w:val="24"/>
          <w:szCs w:val="24"/>
          <w:bdr w:val="none" w:sz="0" w:space="0" w:color="auto" w:frame="1"/>
          <w:vertAlign w:val="superscript"/>
          <w:lang w:eastAsia="et-EE"/>
        </w:rPr>
        <w:t>1</w:t>
      </w:r>
      <w:r w:rsidRPr="00B167C3">
        <w:rPr>
          <w:rFonts w:ascii="Times New Roman" w:eastAsia="Times New Roman" w:hAnsi="Times New Roman" w:cs="Times New Roman"/>
          <w:color w:val="000000" w:themeColor="text1"/>
          <w:sz w:val="24"/>
          <w:szCs w:val="24"/>
          <w:bdr w:val="none" w:sz="0" w:space="0" w:color="auto" w:frame="1"/>
          <w:lang w:eastAsia="et-EE"/>
        </w:rPr>
        <w:t xml:space="preserve">) Käesoleva paragrahvi lõike 3 punktis 3 nimetatud nõusoleku andmise või sellest keeldumise eelduseks </w:t>
      </w:r>
      <w:commentRangeStart w:id="54"/>
      <w:r w:rsidRPr="00B167C3">
        <w:rPr>
          <w:rFonts w:ascii="Times New Roman" w:eastAsia="Times New Roman" w:hAnsi="Times New Roman" w:cs="Times New Roman"/>
          <w:color w:val="000000" w:themeColor="text1"/>
          <w:sz w:val="24"/>
          <w:szCs w:val="24"/>
          <w:bdr w:val="none" w:sz="0" w:space="0" w:color="auto" w:frame="1"/>
          <w:lang w:eastAsia="et-EE"/>
        </w:rPr>
        <w:t>on Regionaal- ja Põllumajandusministeeriumi kooskõlastus.“;</w:t>
      </w:r>
      <w:commentRangeEnd w:id="54"/>
      <w:r w:rsidR="003B1851">
        <w:rPr>
          <w:rStyle w:val="Kommentaariviide"/>
        </w:rPr>
        <w:commentReference w:id="54"/>
      </w:r>
    </w:p>
    <w:p w14:paraId="52AF8C79" w14:textId="77777777" w:rsidR="001516A2" w:rsidRPr="00B167C3" w:rsidRDefault="001516A2" w:rsidP="001516A2">
      <w:pPr>
        <w:contextualSpacing/>
        <w:jc w:val="both"/>
        <w:rPr>
          <w:rFonts w:ascii="Times New Roman" w:eastAsia="Times New Roman" w:hAnsi="Times New Roman" w:cs="Times New Roman"/>
          <w:color w:val="000000" w:themeColor="text1"/>
          <w:sz w:val="24"/>
          <w:szCs w:val="24"/>
          <w:bdr w:val="none" w:sz="0" w:space="0" w:color="auto" w:frame="1"/>
          <w:lang w:eastAsia="et-EE"/>
        </w:rPr>
      </w:pPr>
    </w:p>
    <w:p w14:paraId="4CB1F171" w14:textId="5992D4CA" w:rsidR="001516A2" w:rsidRPr="00B167C3" w:rsidRDefault="001516A2" w:rsidP="001516A2">
      <w:pPr>
        <w:contextualSpacing/>
        <w:jc w:val="both"/>
        <w:rPr>
          <w:rFonts w:ascii="Times New Roman" w:hAnsi="Times New Roman" w:cs="Times New Roman"/>
          <w:color w:val="000000" w:themeColor="text1"/>
          <w:sz w:val="24"/>
          <w:szCs w:val="24"/>
        </w:rPr>
      </w:pPr>
      <w:bookmarkStart w:id="55" w:name="_Hlk164074129"/>
      <w:commentRangeStart w:id="56"/>
      <w:r w:rsidRPr="00DD697F">
        <w:rPr>
          <w:rFonts w:ascii="Times New Roman" w:eastAsia="Times New Roman" w:hAnsi="Times New Roman" w:cs="Times New Roman"/>
          <w:b/>
          <w:bCs/>
          <w:color w:val="000000" w:themeColor="text1"/>
          <w:sz w:val="24"/>
          <w:szCs w:val="24"/>
          <w:bdr w:val="none" w:sz="0" w:space="0" w:color="auto" w:frame="1"/>
          <w:lang w:eastAsia="et-EE"/>
        </w:rPr>
        <w:t>6)</w:t>
      </w:r>
      <w:r w:rsidRPr="00B167C3">
        <w:rPr>
          <w:rFonts w:ascii="Times New Roman" w:eastAsia="Times New Roman" w:hAnsi="Times New Roman" w:cs="Times New Roman"/>
          <w:color w:val="000000" w:themeColor="text1"/>
          <w:sz w:val="24"/>
          <w:szCs w:val="24"/>
          <w:bdr w:val="none" w:sz="0" w:space="0" w:color="auto" w:frame="1"/>
          <w:lang w:eastAsia="et-EE"/>
        </w:rPr>
        <w:t xml:space="preserve"> </w:t>
      </w:r>
      <w:bookmarkEnd w:id="55"/>
      <w:r w:rsidR="005235E9" w:rsidRPr="00B167C3">
        <w:rPr>
          <w:rFonts w:ascii="Times New Roman" w:hAnsi="Times New Roman" w:cs="Times New Roman"/>
          <w:color w:val="000000" w:themeColor="text1"/>
          <w:sz w:val="24"/>
          <w:szCs w:val="24"/>
        </w:rPr>
        <w:t>paragrahvi 91 lõikest 3 jä</w:t>
      </w:r>
      <w:r w:rsidR="00084240">
        <w:rPr>
          <w:rFonts w:ascii="Times New Roman" w:hAnsi="Times New Roman" w:cs="Times New Roman"/>
          <w:color w:val="000000" w:themeColor="text1"/>
          <w:sz w:val="24"/>
          <w:szCs w:val="24"/>
        </w:rPr>
        <w:t>e</w:t>
      </w:r>
      <w:r w:rsidR="005235E9" w:rsidRPr="00B167C3">
        <w:rPr>
          <w:rFonts w:ascii="Times New Roman" w:hAnsi="Times New Roman" w:cs="Times New Roman"/>
          <w:color w:val="000000" w:themeColor="text1"/>
          <w:sz w:val="24"/>
          <w:szCs w:val="24"/>
        </w:rPr>
        <w:t>ta</w:t>
      </w:r>
      <w:r w:rsidR="00084240">
        <w:rPr>
          <w:rFonts w:ascii="Times New Roman" w:hAnsi="Times New Roman" w:cs="Times New Roman"/>
          <w:color w:val="000000" w:themeColor="text1"/>
          <w:sz w:val="24"/>
          <w:szCs w:val="24"/>
        </w:rPr>
        <w:t>kse</w:t>
      </w:r>
      <w:r w:rsidR="005235E9" w:rsidRPr="00B167C3">
        <w:rPr>
          <w:rFonts w:ascii="Times New Roman" w:hAnsi="Times New Roman" w:cs="Times New Roman"/>
          <w:color w:val="000000" w:themeColor="text1"/>
          <w:sz w:val="24"/>
          <w:szCs w:val="24"/>
        </w:rPr>
        <w:t xml:space="preserve"> välja sõnad „valdkonna eest vastutavale ministrile ja“ ;</w:t>
      </w:r>
      <w:commentRangeEnd w:id="56"/>
      <w:r w:rsidR="00796A36">
        <w:rPr>
          <w:rStyle w:val="Kommentaariviide"/>
        </w:rPr>
        <w:commentReference w:id="56"/>
      </w:r>
    </w:p>
    <w:p w14:paraId="07AF09DF" w14:textId="77777777" w:rsidR="00CF63DF" w:rsidRDefault="00CF63DF" w:rsidP="001516A2">
      <w:pPr>
        <w:shd w:val="clear" w:color="auto" w:fill="FFFFFF"/>
        <w:jc w:val="both"/>
        <w:outlineLvl w:val="2"/>
        <w:rPr>
          <w:rFonts w:ascii="Times New Roman" w:hAnsi="Times New Roman" w:cs="Times New Roman"/>
          <w:color w:val="000000" w:themeColor="text1"/>
          <w:sz w:val="24"/>
          <w:szCs w:val="24"/>
        </w:rPr>
      </w:pPr>
    </w:p>
    <w:p w14:paraId="61885CA2" w14:textId="14F2167C" w:rsidR="001516A2" w:rsidRPr="00B167C3" w:rsidRDefault="001516A2" w:rsidP="001516A2">
      <w:pPr>
        <w:shd w:val="clear" w:color="auto" w:fill="FFFFFF"/>
        <w:jc w:val="both"/>
        <w:outlineLvl w:val="2"/>
        <w:rPr>
          <w:rFonts w:ascii="Times New Roman" w:hAnsi="Times New Roman" w:cs="Times New Roman"/>
          <w:color w:val="000000" w:themeColor="text1"/>
          <w:sz w:val="24"/>
          <w:szCs w:val="24"/>
        </w:rPr>
      </w:pPr>
      <w:r w:rsidRPr="00DD697F">
        <w:rPr>
          <w:rFonts w:ascii="Times New Roman" w:hAnsi="Times New Roman" w:cs="Times New Roman"/>
          <w:b/>
          <w:bCs/>
          <w:color w:val="000000" w:themeColor="text1"/>
          <w:sz w:val="24"/>
          <w:szCs w:val="24"/>
        </w:rPr>
        <w:lastRenderedPageBreak/>
        <w:t>7)</w:t>
      </w:r>
      <w:r w:rsidRPr="00B167C3">
        <w:rPr>
          <w:rFonts w:ascii="Times New Roman" w:hAnsi="Times New Roman" w:cs="Times New Roman"/>
          <w:color w:val="000000" w:themeColor="text1"/>
          <w:sz w:val="24"/>
          <w:szCs w:val="24"/>
        </w:rPr>
        <w:t xml:space="preserve"> paragrahvi 92 lõikes 1 asenda</w:t>
      </w:r>
      <w:r w:rsidR="00084240">
        <w:rPr>
          <w:rFonts w:ascii="Times New Roman" w:hAnsi="Times New Roman" w:cs="Times New Roman"/>
          <w:color w:val="000000" w:themeColor="text1"/>
          <w:sz w:val="24"/>
          <w:szCs w:val="24"/>
        </w:rPr>
        <w:t>t</w:t>
      </w:r>
      <w:r w:rsidRPr="00B167C3">
        <w:rPr>
          <w:rFonts w:ascii="Times New Roman" w:hAnsi="Times New Roman" w:cs="Times New Roman"/>
          <w:color w:val="000000" w:themeColor="text1"/>
          <w:sz w:val="24"/>
          <w:szCs w:val="24"/>
        </w:rPr>
        <w:t>a</w:t>
      </w:r>
      <w:r w:rsidR="00084240">
        <w:rPr>
          <w:rFonts w:ascii="Times New Roman" w:hAnsi="Times New Roman" w:cs="Times New Roman"/>
          <w:color w:val="000000" w:themeColor="text1"/>
          <w:sz w:val="24"/>
          <w:szCs w:val="24"/>
        </w:rPr>
        <w:t>kse</w:t>
      </w:r>
      <w:r w:rsidRPr="00B167C3">
        <w:rPr>
          <w:rFonts w:ascii="Times New Roman" w:hAnsi="Times New Roman" w:cs="Times New Roman"/>
          <w:color w:val="000000" w:themeColor="text1"/>
          <w:sz w:val="24"/>
          <w:szCs w:val="24"/>
        </w:rPr>
        <w:t xml:space="preserve"> sõnad „valdkonna eest vastutavale ministrile“ </w:t>
      </w:r>
      <w:r w:rsidR="00084240">
        <w:rPr>
          <w:rFonts w:ascii="Times New Roman" w:hAnsi="Times New Roman" w:cs="Times New Roman"/>
          <w:color w:val="000000" w:themeColor="text1"/>
          <w:sz w:val="24"/>
          <w:szCs w:val="24"/>
        </w:rPr>
        <w:t>tekstios</w:t>
      </w:r>
      <w:r w:rsidRPr="00B167C3">
        <w:rPr>
          <w:rFonts w:ascii="Times New Roman" w:hAnsi="Times New Roman" w:cs="Times New Roman"/>
          <w:color w:val="000000" w:themeColor="text1"/>
          <w:sz w:val="24"/>
          <w:szCs w:val="24"/>
        </w:rPr>
        <w:t>aga „Maa- ja Ruumiametile“;</w:t>
      </w:r>
    </w:p>
    <w:p w14:paraId="475691DC" w14:textId="77777777" w:rsidR="001516A2" w:rsidRPr="00B167C3" w:rsidRDefault="001516A2" w:rsidP="001516A2">
      <w:pPr>
        <w:shd w:val="clear" w:color="auto" w:fill="FFFFFF"/>
        <w:jc w:val="both"/>
        <w:outlineLvl w:val="2"/>
        <w:rPr>
          <w:rFonts w:ascii="Times New Roman" w:hAnsi="Times New Roman" w:cs="Times New Roman"/>
          <w:color w:val="000000" w:themeColor="text1"/>
          <w:sz w:val="24"/>
          <w:szCs w:val="24"/>
        </w:rPr>
      </w:pPr>
    </w:p>
    <w:p w14:paraId="5F268B0C" w14:textId="294F31E0" w:rsidR="001516A2" w:rsidRPr="00B167C3" w:rsidRDefault="001516A2" w:rsidP="001516A2">
      <w:pPr>
        <w:shd w:val="clear" w:color="auto" w:fill="FFFFFF"/>
        <w:jc w:val="both"/>
        <w:outlineLvl w:val="2"/>
        <w:rPr>
          <w:rFonts w:ascii="Times New Roman" w:hAnsi="Times New Roman" w:cs="Times New Roman"/>
          <w:color w:val="000000" w:themeColor="text1"/>
          <w:sz w:val="24"/>
          <w:szCs w:val="24"/>
        </w:rPr>
      </w:pPr>
      <w:r w:rsidRPr="00DD697F">
        <w:rPr>
          <w:rFonts w:ascii="Times New Roman" w:hAnsi="Times New Roman" w:cs="Times New Roman"/>
          <w:b/>
          <w:bCs/>
          <w:color w:val="000000" w:themeColor="text1"/>
          <w:sz w:val="24"/>
          <w:szCs w:val="24"/>
        </w:rPr>
        <w:t>8)</w:t>
      </w:r>
      <w:r w:rsidRPr="00B167C3">
        <w:rPr>
          <w:rFonts w:ascii="Times New Roman" w:hAnsi="Times New Roman" w:cs="Times New Roman"/>
          <w:color w:val="000000" w:themeColor="text1"/>
          <w:sz w:val="24"/>
          <w:szCs w:val="24"/>
        </w:rPr>
        <w:t xml:space="preserve"> paragrahvi 99 lõikes 2 asenda</w:t>
      </w:r>
      <w:r w:rsidR="00084240">
        <w:rPr>
          <w:rFonts w:ascii="Times New Roman" w:hAnsi="Times New Roman" w:cs="Times New Roman"/>
          <w:color w:val="000000" w:themeColor="text1"/>
          <w:sz w:val="24"/>
          <w:szCs w:val="24"/>
        </w:rPr>
        <w:t>takse</w:t>
      </w:r>
      <w:r w:rsidRPr="00B167C3">
        <w:rPr>
          <w:rFonts w:ascii="Times New Roman" w:hAnsi="Times New Roman" w:cs="Times New Roman"/>
          <w:color w:val="000000" w:themeColor="text1"/>
          <w:sz w:val="24"/>
          <w:szCs w:val="24"/>
        </w:rPr>
        <w:t xml:space="preserve"> sõnad „valdkonna eest vastutav minister“ </w:t>
      </w:r>
      <w:r w:rsidR="00084240">
        <w:rPr>
          <w:rFonts w:ascii="Times New Roman" w:hAnsi="Times New Roman" w:cs="Times New Roman"/>
          <w:color w:val="000000" w:themeColor="text1"/>
          <w:sz w:val="24"/>
          <w:szCs w:val="24"/>
        </w:rPr>
        <w:t>tekstios</w:t>
      </w:r>
      <w:r w:rsidRPr="00B167C3">
        <w:rPr>
          <w:rFonts w:ascii="Times New Roman" w:hAnsi="Times New Roman" w:cs="Times New Roman"/>
          <w:color w:val="000000" w:themeColor="text1"/>
          <w:sz w:val="24"/>
          <w:szCs w:val="24"/>
        </w:rPr>
        <w:t>aga „Maa- ja Ruumiamet“;</w:t>
      </w:r>
    </w:p>
    <w:p w14:paraId="64B13B4D"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7E3CE10B" w14:textId="3A2B1C81" w:rsidR="001516A2" w:rsidRPr="00B167C3" w:rsidRDefault="001516A2" w:rsidP="001516A2">
      <w:pPr>
        <w:contextualSpacing/>
        <w:jc w:val="both"/>
        <w:rPr>
          <w:rFonts w:ascii="Times New Roman" w:hAnsi="Times New Roman" w:cs="Times New Roman"/>
          <w:color w:val="000000" w:themeColor="text1"/>
          <w:sz w:val="24"/>
          <w:szCs w:val="24"/>
        </w:rPr>
      </w:pPr>
      <w:r w:rsidRPr="00DD697F">
        <w:rPr>
          <w:rFonts w:ascii="Times New Roman" w:hAnsi="Times New Roman" w:cs="Times New Roman"/>
          <w:b/>
          <w:bCs/>
          <w:color w:val="000000" w:themeColor="text1"/>
          <w:sz w:val="24"/>
          <w:szCs w:val="24"/>
        </w:rPr>
        <w:t>9)</w:t>
      </w:r>
      <w:r w:rsidRPr="00B167C3">
        <w:rPr>
          <w:rFonts w:ascii="Times New Roman" w:hAnsi="Times New Roman" w:cs="Times New Roman"/>
          <w:color w:val="000000" w:themeColor="text1"/>
          <w:sz w:val="24"/>
          <w:szCs w:val="24"/>
        </w:rPr>
        <w:t xml:space="preserve"> paragrahvi 121 lõikes 1 asenda</w:t>
      </w:r>
      <w:r w:rsidR="00084240">
        <w:rPr>
          <w:rFonts w:ascii="Times New Roman" w:hAnsi="Times New Roman" w:cs="Times New Roman"/>
          <w:color w:val="000000" w:themeColor="text1"/>
          <w:sz w:val="24"/>
          <w:szCs w:val="24"/>
        </w:rPr>
        <w:t>t</w:t>
      </w:r>
      <w:r w:rsidRPr="00B167C3">
        <w:rPr>
          <w:rFonts w:ascii="Times New Roman" w:hAnsi="Times New Roman" w:cs="Times New Roman"/>
          <w:color w:val="000000" w:themeColor="text1"/>
          <w:sz w:val="24"/>
          <w:szCs w:val="24"/>
        </w:rPr>
        <w:t>a</w:t>
      </w:r>
      <w:r w:rsidR="00084240">
        <w:rPr>
          <w:rFonts w:ascii="Times New Roman" w:hAnsi="Times New Roman" w:cs="Times New Roman"/>
          <w:color w:val="000000" w:themeColor="text1"/>
          <w:sz w:val="24"/>
          <w:szCs w:val="24"/>
        </w:rPr>
        <w:t>kse</w:t>
      </w:r>
      <w:r w:rsidRPr="00B167C3">
        <w:rPr>
          <w:rFonts w:ascii="Times New Roman" w:hAnsi="Times New Roman" w:cs="Times New Roman"/>
          <w:color w:val="000000" w:themeColor="text1"/>
          <w:sz w:val="24"/>
          <w:szCs w:val="24"/>
        </w:rPr>
        <w:t xml:space="preserve"> </w:t>
      </w:r>
      <w:r w:rsidR="00084240">
        <w:rPr>
          <w:rFonts w:ascii="Times New Roman" w:hAnsi="Times New Roman" w:cs="Times New Roman"/>
          <w:color w:val="000000" w:themeColor="text1"/>
          <w:sz w:val="24"/>
          <w:szCs w:val="24"/>
        </w:rPr>
        <w:t>tekstios</w:t>
      </w:r>
      <w:r w:rsidRPr="00B167C3">
        <w:rPr>
          <w:rFonts w:ascii="Times New Roman" w:hAnsi="Times New Roman" w:cs="Times New Roman"/>
          <w:color w:val="000000" w:themeColor="text1"/>
          <w:sz w:val="24"/>
          <w:szCs w:val="24"/>
        </w:rPr>
        <w:t xml:space="preserve">a „Regionaal- ja Põllumajandusministeeriumile“ </w:t>
      </w:r>
      <w:r w:rsidR="00084240">
        <w:rPr>
          <w:rFonts w:ascii="Times New Roman" w:hAnsi="Times New Roman" w:cs="Times New Roman"/>
          <w:color w:val="000000" w:themeColor="text1"/>
          <w:sz w:val="24"/>
          <w:szCs w:val="24"/>
        </w:rPr>
        <w:t>tekstios</w:t>
      </w:r>
      <w:r w:rsidRPr="00B167C3">
        <w:rPr>
          <w:rFonts w:ascii="Times New Roman" w:hAnsi="Times New Roman" w:cs="Times New Roman"/>
          <w:color w:val="000000" w:themeColor="text1"/>
          <w:sz w:val="24"/>
          <w:szCs w:val="24"/>
        </w:rPr>
        <w:t>aga „Maa- ja Ruumiametile“;</w:t>
      </w:r>
    </w:p>
    <w:p w14:paraId="00926EAB" w14:textId="77777777" w:rsidR="001516A2" w:rsidRPr="00B167C3" w:rsidRDefault="001516A2" w:rsidP="001516A2">
      <w:pPr>
        <w:contextualSpacing/>
        <w:jc w:val="both"/>
        <w:rPr>
          <w:rFonts w:ascii="Times New Roman" w:eastAsia="Times New Roman" w:hAnsi="Times New Roman" w:cs="Times New Roman"/>
          <w:color w:val="000000" w:themeColor="text1"/>
          <w:sz w:val="24"/>
          <w:szCs w:val="24"/>
          <w:bdr w:val="none" w:sz="0" w:space="0" w:color="auto" w:frame="1"/>
          <w:lang w:eastAsia="et-EE"/>
        </w:rPr>
      </w:pPr>
    </w:p>
    <w:p w14:paraId="0CAC396A" w14:textId="77777777" w:rsidR="001516A2" w:rsidRPr="00B167C3" w:rsidRDefault="001516A2" w:rsidP="001516A2">
      <w:pPr>
        <w:contextualSpacing/>
        <w:jc w:val="both"/>
        <w:rPr>
          <w:rFonts w:ascii="Times New Roman" w:hAnsi="Times New Roman" w:cs="Times New Roman"/>
          <w:color w:val="000000" w:themeColor="text1"/>
          <w:sz w:val="24"/>
          <w:szCs w:val="24"/>
        </w:rPr>
      </w:pPr>
      <w:r w:rsidRPr="00DD697F">
        <w:rPr>
          <w:rFonts w:ascii="Times New Roman" w:eastAsia="Times New Roman" w:hAnsi="Times New Roman" w:cs="Times New Roman"/>
          <w:b/>
          <w:bCs/>
          <w:color w:val="000000" w:themeColor="text1"/>
          <w:sz w:val="24"/>
          <w:szCs w:val="24"/>
          <w:bdr w:val="none" w:sz="0" w:space="0" w:color="auto" w:frame="1"/>
          <w:lang w:eastAsia="et-EE"/>
        </w:rPr>
        <w:t>10)</w:t>
      </w:r>
      <w:r w:rsidRPr="00B167C3">
        <w:rPr>
          <w:rFonts w:ascii="Times New Roman" w:eastAsia="Times New Roman" w:hAnsi="Times New Roman" w:cs="Times New Roman"/>
          <w:color w:val="000000" w:themeColor="text1"/>
          <w:sz w:val="24"/>
          <w:szCs w:val="24"/>
          <w:bdr w:val="none" w:sz="0" w:space="0" w:color="auto" w:frame="1"/>
          <w:lang w:eastAsia="et-EE"/>
        </w:rPr>
        <w:t xml:space="preserve"> paragrahvi 121 t</w:t>
      </w:r>
      <w:r w:rsidRPr="00B167C3">
        <w:rPr>
          <w:rFonts w:ascii="Times New Roman" w:hAnsi="Times New Roman" w:cs="Times New Roman"/>
          <w:color w:val="000000" w:themeColor="text1"/>
          <w:sz w:val="24"/>
          <w:szCs w:val="24"/>
        </w:rPr>
        <w:t>äiendatakse lõikega 3¹ järgmises sõnastuses:</w:t>
      </w:r>
    </w:p>
    <w:p w14:paraId="46236030" w14:textId="77777777" w:rsidR="001516A2" w:rsidRPr="00B167C3" w:rsidRDefault="001516A2" w:rsidP="001516A2">
      <w:pPr>
        <w:shd w:val="clear" w:color="auto" w:fill="FFFFFF"/>
        <w:jc w:val="both"/>
        <w:rPr>
          <w:rFonts w:ascii="Times New Roman" w:eastAsia="Times New Roman" w:hAnsi="Times New Roman" w:cs="Times New Roman"/>
          <w:color w:val="000000" w:themeColor="text1"/>
          <w:sz w:val="24"/>
          <w:szCs w:val="24"/>
          <w:bdr w:val="none" w:sz="0" w:space="0" w:color="auto" w:frame="1"/>
          <w:lang w:eastAsia="et-EE"/>
        </w:rPr>
      </w:pPr>
    </w:p>
    <w:p w14:paraId="562DFE1F" w14:textId="77777777" w:rsidR="001516A2" w:rsidRPr="00B167C3" w:rsidRDefault="001516A2" w:rsidP="001516A2">
      <w:pPr>
        <w:shd w:val="clear" w:color="auto" w:fill="FFFFFF"/>
        <w:jc w:val="both"/>
        <w:rPr>
          <w:rFonts w:ascii="Times New Roman" w:eastAsia="Times New Roman" w:hAnsi="Times New Roman" w:cs="Times New Roman"/>
          <w:color w:val="000000" w:themeColor="text1"/>
          <w:sz w:val="24"/>
          <w:szCs w:val="24"/>
          <w:bdr w:val="none" w:sz="0" w:space="0" w:color="auto" w:frame="1"/>
          <w:lang w:eastAsia="et-EE"/>
        </w:rPr>
      </w:pPr>
      <w:r w:rsidRPr="00B167C3">
        <w:rPr>
          <w:rFonts w:ascii="Times New Roman" w:eastAsia="Times New Roman" w:hAnsi="Times New Roman" w:cs="Times New Roman"/>
          <w:color w:val="000000" w:themeColor="text1"/>
          <w:sz w:val="24"/>
          <w:szCs w:val="24"/>
          <w:bdr w:val="none" w:sz="0" w:space="0" w:color="auto" w:frame="1"/>
          <w:lang w:eastAsia="et-EE"/>
        </w:rPr>
        <w:t>„(3</w:t>
      </w:r>
      <w:r w:rsidRPr="00B167C3">
        <w:rPr>
          <w:rFonts w:ascii="Times New Roman" w:eastAsia="Times New Roman" w:hAnsi="Times New Roman" w:cs="Times New Roman"/>
          <w:color w:val="000000" w:themeColor="text1"/>
          <w:sz w:val="24"/>
          <w:szCs w:val="24"/>
          <w:bdr w:val="none" w:sz="0" w:space="0" w:color="auto" w:frame="1"/>
          <w:vertAlign w:val="superscript"/>
          <w:lang w:eastAsia="et-EE"/>
        </w:rPr>
        <w:t>1</w:t>
      </w:r>
      <w:r w:rsidRPr="00B167C3">
        <w:rPr>
          <w:rFonts w:ascii="Times New Roman" w:eastAsia="Times New Roman" w:hAnsi="Times New Roman" w:cs="Times New Roman"/>
          <w:color w:val="000000" w:themeColor="text1"/>
          <w:sz w:val="24"/>
          <w:szCs w:val="24"/>
          <w:bdr w:val="none" w:sz="0" w:space="0" w:color="auto" w:frame="1"/>
          <w:lang w:eastAsia="et-EE"/>
        </w:rPr>
        <w:t xml:space="preserve">) Käesoleva paragrahvi lõike 3 punktis 3 nimetatud nõusoleku andmise või sellest keeldumise eelduseks on </w:t>
      </w:r>
      <w:commentRangeStart w:id="57"/>
      <w:r w:rsidRPr="00B167C3">
        <w:rPr>
          <w:rFonts w:ascii="Times New Roman" w:eastAsia="Times New Roman" w:hAnsi="Times New Roman" w:cs="Times New Roman"/>
          <w:color w:val="000000" w:themeColor="text1"/>
          <w:sz w:val="24"/>
          <w:szCs w:val="24"/>
          <w:bdr w:val="none" w:sz="0" w:space="0" w:color="auto" w:frame="1"/>
          <w:lang w:eastAsia="et-EE"/>
        </w:rPr>
        <w:t>Regionaal- ja Põllumajandusministeeriumi kooskõlastus</w:t>
      </w:r>
      <w:commentRangeEnd w:id="57"/>
      <w:r w:rsidR="0092698A">
        <w:rPr>
          <w:rStyle w:val="Kommentaariviide"/>
        </w:rPr>
        <w:commentReference w:id="57"/>
      </w:r>
      <w:r w:rsidRPr="00B167C3">
        <w:rPr>
          <w:rFonts w:ascii="Times New Roman" w:eastAsia="Times New Roman" w:hAnsi="Times New Roman" w:cs="Times New Roman"/>
          <w:color w:val="000000" w:themeColor="text1"/>
          <w:sz w:val="24"/>
          <w:szCs w:val="24"/>
          <w:bdr w:val="none" w:sz="0" w:space="0" w:color="auto" w:frame="1"/>
          <w:lang w:eastAsia="et-EE"/>
        </w:rPr>
        <w:t>.“.</w:t>
      </w:r>
    </w:p>
    <w:p w14:paraId="3D7AC3FA" w14:textId="77777777" w:rsidR="001516A2" w:rsidRPr="00B167C3" w:rsidRDefault="001516A2" w:rsidP="001516A2">
      <w:pPr>
        <w:contextualSpacing/>
        <w:jc w:val="both"/>
        <w:rPr>
          <w:rFonts w:ascii="Times New Roman" w:eastAsia="Times New Roman" w:hAnsi="Times New Roman" w:cs="Times New Roman"/>
          <w:color w:val="000000" w:themeColor="text1"/>
          <w:sz w:val="24"/>
          <w:szCs w:val="24"/>
          <w:bdr w:val="none" w:sz="0" w:space="0" w:color="auto" w:frame="1"/>
          <w:lang w:eastAsia="et-EE"/>
        </w:rPr>
      </w:pPr>
    </w:p>
    <w:p w14:paraId="29BD2A0F" w14:textId="46B89012" w:rsidR="001516A2" w:rsidRPr="00B167C3" w:rsidRDefault="001516A2" w:rsidP="001516A2">
      <w:pPr>
        <w:contextualSpacing/>
        <w:jc w:val="both"/>
        <w:rPr>
          <w:rFonts w:ascii="Times New Roman" w:hAnsi="Times New Roman" w:cs="Times New Roman"/>
          <w:color w:val="000000" w:themeColor="text1"/>
          <w:sz w:val="24"/>
          <w:szCs w:val="24"/>
        </w:rPr>
      </w:pPr>
      <w:commentRangeStart w:id="58"/>
      <w:r w:rsidRPr="00DD697F">
        <w:rPr>
          <w:rFonts w:ascii="Times New Roman" w:hAnsi="Times New Roman" w:cs="Times New Roman"/>
          <w:b/>
          <w:bCs/>
          <w:color w:val="000000" w:themeColor="text1"/>
          <w:sz w:val="24"/>
          <w:szCs w:val="24"/>
        </w:rPr>
        <w:t>11)</w:t>
      </w:r>
      <w:r w:rsidRPr="00B167C3">
        <w:rPr>
          <w:rFonts w:ascii="Times New Roman" w:hAnsi="Times New Roman" w:cs="Times New Roman"/>
          <w:color w:val="000000" w:themeColor="text1"/>
          <w:sz w:val="24"/>
          <w:szCs w:val="24"/>
        </w:rPr>
        <w:t xml:space="preserve"> paragrahvi </w:t>
      </w:r>
      <w:commentRangeEnd w:id="58"/>
      <w:r w:rsidR="0092698A">
        <w:rPr>
          <w:rStyle w:val="Kommentaariviide"/>
        </w:rPr>
        <w:commentReference w:id="58"/>
      </w:r>
      <w:r w:rsidRPr="00B167C3">
        <w:rPr>
          <w:rFonts w:ascii="Times New Roman" w:hAnsi="Times New Roman" w:cs="Times New Roman"/>
          <w:color w:val="000000" w:themeColor="text1"/>
          <w:sz w:val="24"/>
          <w:szCs w:val="24"/>
        </w:rPr>
        <w:t>122 lõikest 7 jä</w:t>
      </w:r>
      <w:r w:rsidR="00084240">
        <w:rPr>
          <w:rFonts w:ascii="Times New Roman" w:hAnsi="Times New Roman" w:cs="Times New Roman"/>
          <w:color w:val="000000" w:themeColor="text1"/>
          <w:sz w:val="24"/>
          <w:szCs w:val="24"/>
        </w:rPr>
        <w:t>e</w:t>
      </w:r>
      <w:r w:rsidRPr="00B167C3">
        <w:rPr>
          <w:rFonts w:ascii="Times New Roman" w:hAnsi="Times New Roman" w:cs="Times New Roman"/>
          <w:color w:val="000000" w:themeColor="text1"/>
          <w:sz w:val="24"/>
          <w:szCs w:val="24"/>
        </w:rPr>
        <w:t>ta</w:t>
      </w:r>
      <w:r w:rsidR="00084240">
        <w:rPr>
          <w:rFonts w:ascii="Times New Roman" w:hAnsi="Times New Roman" w:cs="Times New Roman"/>
          <w:color w:val="000000" w:themeColor="text1"/>
          <w:sz w:val="24"/>
          <w:szCs w:val="24"/>
        </w:rPr>
        <w:t>kse</w:t>
      </w:r>
      <w:r w:rsidRPr="00B167C3">
        <w:rPr>
          <w:rFonts w:ascii="Times New Roman" w:hAnsi="Times New Roman" w:cs="Times New Roman"/>
          <w:color w:val="000000" w:themeColor="text1"/>
          <w:sz w:val="24"/>
          <w:szCs w:val="24"/>
        </w:rPr>
        <w:t xml:space="preserve"> välja sõnad „valdkonna eest vastutavale ministrile ja“;</w:t>
      </w:r>
    </w:p>
    <w:p w14:paraId="59034BED"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6E84B210" w14:textId="508F6BFA" w:rsidR="001516A2" w:rsidRPr="00B167C3" w:rsidRDefault="001516A2" w:rsidP="001516A2">
      <w:pPr>
        <w:contextualSpacing/>
        <w:jc w:val="both"/>
        <w:rPr>
          <w:rFonts w:ascii="Times New Roman" w:hAnsi="Times New Roman" w:cs="Times New Roman"/>
          <w:color w:val="000000" w:themeColor="text1"/>
          <w:sz w:val="24"/>
          <w:szCs w:val="24"/>
        </w:rPr>
      </w:pPr>
      <w:r w:rsidRPr="00DD697F">
        <w:rPr>
          <w:rFonts w:ascii="Times New Roman" w:hAnsi="Times New Roman" w:cs="Times New Roman"/>
          <w:b/>
          <w:bCs/>
          <w:color w:val="000000" w:themeColor="text1"/>
          <w:sz w:val="24"/>
          <w:szCs w:val="24"/>
        </w:rPr>
        <w:t>12)</w:t>
      </w:r>
      <w:r w:rsidRPr="00B167C3">
        <w:rPr>
          <w:rFonts w:ascii="Times New Roman" w:hAnsi="Times New Roman" w:cs="Times New Roman"/>
          <w:color w:val="000000" w:themeColor="text1"/>
          <w:sz w:val="24"/>
          <w:szCs w:val="24"/>
        </w:rPr>
        <w:t xml:space="preserve"> paragrahvi 138 lõikes 1 asenda</w:t>
      </w:r>
      <w:r w:rsidR="00084240">
        <w:rPr>
          <w:rFonts w:ascii="Times New Roman" w:hAnsi="Times New Roman" w:cs="Times New Roman"/>
          <w:color w:val="000000" w:themeColor="text1"/>
          <w:sz w:val="24"/>
          <w:szCs w:val="24"/>
        </w:rPr>
        <w:t>takse</w:t>
      </w:r>
      <w:r w:rsidRPr="00B167C3">
        <w:rPr>
          <w:rFonts w:ascii="Times New Roman" w:hAnsi="Times New Roman" w:cs="Times New Roman"/>
          <w:color w:val="000000" w:themeColor="text1"/>
          <w:sz w:val="24"/>
          <w:szCs w:val="24"/>
        </w:rPr>
        <w:t xml:space="preserve"> </w:t>
      </w:r>
      <w:r w:rsidR="00084240">
        <w:rPr>
          <w:rFonts w:ascii="Times New Roman" w:hAnsi="Times New Roman" w:cs="Times New Roman"/>
          <w:color w:val="000000" w:themeColor="text1"/>
          <w:sz w:val="24"/>
          <w:szCs w:val="24"/>
        </w:rPr>
        <w:t>tekstiosa</w:t>
      </w:r>
      <w:r w:rsidRPr="00B167C3">
        <w:rPr>
          <w:rFonts w:ascii="Times New Roman" w:hAnsi="Times New Roman" w:cs="Times New Roman"/>
          <w:color w:val="000000" w:themeColor="text1"/>
          <w:sz w:val="24"/>
          <w:szCs w:val="24"/>
        </w:rPr>
        <w:t xml:space="preserve"> „Regionaal- ja Põllumajandusministeeriumile“ </w:t>
      </w:r>
      <w:r w:rsidR="00084240">
        <w:rPr>
          <w:rFonts w:ascii="Times New Roman" w:hAnsi="Times New Roman" w:cs="Times New Roman"/>
          <w:color w:val="000000" w:themeColor="text1"/>
          <w:sz w:val="24"/>
          <w:szCs w:val="24"/>
        </w:rPr>
        <w:t>tekstiosa</w:t>
      </w:r>
      <w:r w:rsidRPr="00B167C3">
        <w:rPr>
          <w:rFonts w:ascii="Times New Roman" w:hAnsi="Times New Roman" w:cs="Times New Roman"/>
          <w:color w:val="000000" w:themeColor="text1"/>
          <w:sz w:val="24"/>
          <w:szCs w:val="24"/>
        </w:rPr>
        <w:t xml:space="preserve">ga „Maa- ja Ruumiametile“; </w:t>
      </w:r>
    </w:p>
    <w:p w14:paraId="73B01063"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44719A7A" w14:textId="1B409706" w:rsidR="001516A2" w:rsidRPr="00B167C3" w:rsidRDefault="001516A2" w:rsidP="001516A2">
      <w:pPr>
        <w:contextualSpacing/>
        <w:jc w:val="both"/>
        <w:rPr>
          <w:rFonts w:ascii="Times New Roman" w:hAnsi="Times New Roman" w:cs="Times New Roman"/>
          <w:color w:val="000000" w:themeColor="text1"/>
          <w:sz w:val="24"/>
          <w:szCs w:val="24"/>
        </w:rPr>
      </w:pPr>
      <w:commentRangeStart w:id="59"/>
      <w:r w:rsidRPr="00DD697F">
        <w:rPr>
          <w:rFonts w:ascii="Times New Roman" w:hAnsi="Times New Roman" w:cs="Times New Roman"/>
          <w:b/>
          <w:bCs/>
          <w:color w:val="000000" w:themeColor="text1"/>
          <w:sz w:val="24"/>
          <w:szCs w:val="24"/>
        </w:rPr>
        <w:t>13</w:t>
      </w:r>
      <w:commentRangeEnd w:id="59"/>
      <w:r w:rsidR="0092698A">
        <w:rPr>
          <w:rStyle w:val="Kommentaariviide"/>
        </w:rPr>
        <w:commentReference w:id="59"/>
      </w:r>
      <w:r w:rsidRPr="00DD697F">
        <w:rPr>
          <w:rFonts w:ascii="Times New Roman" w:hAnsi="Times New Roman" w:cs="Times New Roman"/>
          <w:b/>
          <w:bCs/>
          <w:color w:val="000000" w:themeColor="text1"/>
          <w:sz w:val="24"/>
          <w:szCs w:val="24"/>
        </w:rPr>
        <w:t>)</w:t>
      </w:r>
      <w:r w:rsidRPr="00B167C3">
        <w:rPr>
          <w:rFonts w:ascii="Times New Roman" w:hAnsi="Times New Roman" w:cs="Times New Roman"/>
          <w:color w:val="000000" w:themeColor="text1"/>
          <w:sz w:val="24"/>
          <w:szCs w:val="24"/>
        </w:rPr>
        <w:t xml:space="preserve"> paragrahvi 139 lõikest 4 jä</w:t>
      </w:r>
      <w:r w:rsidR="00084240">
        <w:rPr>
          <w:rFonts w:ascii="Times New Roman" w:hAnsi="Times New Roman" w:cs="Times New Roman"/>
          <w:color w:val="000000" w:themeColor="text1"/>
          <w:sz w:val="24"/>
          <w:szCs w:val="24"/>
        </w:rPr>
        <w:t>e</w:t>
      </w:r>
      <w:r w:rsidRPr="00B167C3">
        <w:rPr>
          <w:rFonts w:ascii="Times New Roman" w:hAnsi="Times New Roman" w:cs="Times New Roman"/>
          <w:color w:val="000000" w:themeColor="text1"/>
          <w:sz w:val="24"/>
          <w:szCs w:val="24"/>
        </w:rPr>
        <w:t>t</w:t>
      </w:r>
      <w:r w:rsidR="00084240">
        <w:rPr>
          <w:rFonts w:ascii="Times New Roman" w:hAnsi="Times New Roman" w:cs="Times New Roman"/>
          <w:color w:val="000000" w:themeColor="text1"/>
          <w:sz w:val="24"/>
          <w:szCs w:val="24"/>
        </w:rPr>
        <w:t>akse</w:t>
      </w:r>
      <w:r w:rsidRPr="00B167C3">
        <w:rPr>
          <w:rFonts w:ascii="Times New Roman" w:hAnsi="Times New Roman" w:cs="Times New Roman"/>
          <w:color w:val="000000" w:themeColor="text1"/>
          <w:sz w:val="24"/>
          <w:szCs w:val="24"/>
        </w:rPr>
        <w:t xml:space="preserve"> välja sõnad „valdkonna eest vastutavale ministrile ja“.</w:t>
      </w:r>
    </w:p>
    <w:p w14:paraId="0496A96A" w14:textId="77777777" w:rsidR="00770BD8" w:rsidRPr="00BF51EC" w:rsidRDefault="00770BD8">
      <w:pPr>
        <w:rPr>
          <w:rFonts w:ascii="Times New Roman" w:hAnsi="Times New Roman" w:cs="Times New Roman"/>
          <w:b/>
          <w:bCs/>
          <w:sz w:val="24"/>
          <w:szCs w:val="24"/>
        </w:rPr>
      </w:pPr>
    </w:p>
    <w:p w14:paraId="147C5710" w14:textId="2E8EC50C" w:rsidR="002A5DA3"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bookmarkStart w:id="60" w:name="_Hlk156922354"/>
      <w:r w:rsidR="00770BD8">
        <w:rPr>
          <w:rFonts w:ascii="Times New Roman" w:hAnsi="Times New Roman" w:cs="Times New Roman"/>
          <w:b/>
          <w:bCs/>
          <w:sz w:val="24"/>
          <w:szCs w:val="24"/>
        </w:rPr>
        <w:t xml:space="preserve">19. </w:t>
      </w:r>
      <w:r w:rsidR="009078D2" w:rsidRPr="00BF51EC">
        <w:rPr>
          <w:rFonts w:ascii="Times New Roman" w:hAnsi="Times New Roman" w:cs="Times New Roman"/>
          <w:b/>
          <w:bCs/>
          <w:sz w:val="24"/>
          <w:szCs w:val="24"/>
        </w:rPr>
        <w:t>Riigivaraseaduse</w:t>
      </w:r>
      <w:bookmarkEnd w:id="60"/>
      <w:r w:rsidR="009078D2" w:rsidRPr="00BF51EC">
        <w:rPr>
          <w:rFonts w:ascii="Times New Roman" w:hAnsi="Times New Roman" w:cs="Times New Roman"/>
          <w:b/>
          <w:bCs/>
          <w:sz w:val="24"/>
          <w:szCs w:val="24"/>
        </w:rPr>
        <w:t xml:space="preserve"> muutmine</w:t>
      </w:r>
    </w:p>
    <w:p w14:paraId="0C051840" w14:textId="77777777" w:rsidR="009078D2" w:rsidRPr="00BF51EC" w:rsidRDefault="009078D2">
      <w:pPr>
        <w:rPr>
          <w:rFonts w:ascii="Times New Roman" w:hAnsi="Times New Roman" w:cs="Times New Roman"/>
          <w:b/>
          <w:bCs/>
          <w:sz w:val="24"/>
          <w:szCs w:val="24"/>
        </w:rPr>
      </w:pPr>
    </w:p>
    <w:p w14:paraId="166F3E9D" w14:textId="4B953833" w:rsidR="000C2815" w:rsidRPr="00BF51EC" w:rsidRDefault="000C2815">
      <w:pPr>
        <w:rPr>
          <w:rFonts w:ascii="Times New Roman" w:hAnsi="Times New Roman" w:cs="Times New Roman"/>
          <w:b/>
          <w:bCs/>
          <w:sz w:val="24"/>
          <w:szCs w:val="24"/>
        </w:rPr>
      </w:pPr>
      <w:bookmarkStart w:id="61" w:name="_Hlk156922613"/>
      <w:r w:rsidRPr="00BF51EC">
        <w:rPr>
          <w:rFonts w:ascii="Times New Roman" w:hAnsi="Times New Roman" w:cs="Times New Roman"/>
          <w:sz w:val="24"/>
          <w:szCs w:val="24"/>
        </w:rPr>
        <w:t>Riigivaraseaduses asendatakse tekstiosa “Maa-amet” tekstiosaga „Maa- ja Ruumiamet”.</w:t>
      </w:r>
    </w:p>
    <w:bookmarkEnd w:id="61"/>
    <w:p w14:paraId="656ED632" w14:textId="77777777" w:rsidR="000C2815" w:rsidRPr="00BF51EC" w:rsidRDefault="000C2815">
      <w:pPr>
        <w:rPr>
          <w:rFonts w:ascii="Times New Roman" w:hAnsi="Times New Roman" w:cs="Times New Roman"/>
          <w:b/>
          <w:bCs/>
          <w:sz w:val="24"/>
          <w:szCs w:val="24"/>
        </w:rPr>
      </w:pPr>
    </w:p>
    <w:p w14:paraId="1448011E" w14:textId="7A822AF7" w:rsidR="002A5DA3" w:rsidRPr="00BF51EC" w:rsidRDefault="00AF662C">
      <w:pPr>
        <w:rPr>
          <w:rFonts w:ascii="Times New Roman" w:hAnsi="Times New Roman" w:cs="Times New Roman"/>
          <w:b/>
          <w:bCs/>
          <w:sz w:val="24"/>
          <w:szCs w:val="24"/>
        </w:rPr>
      </w:pPr>
      <w:r w:rsidRPr="7FF596B8">
        <w:rPr>
          <w:rFonts w:ascii="Times New Roman" w:hAnsi="Times New Roman" w:cs="Times New Roman"/>
          <w:b/>
          <w:bCs/>
          <w:sz w:val="24"/>
          <w:szCs w:val="24"/>
        </w:rPr>
        <w:t xml:space="preserve">§ </w:t>
      </w:r>
      <w:bookmarkStart w:id="62" w:name="_Hlk156922314"/>
      <w:r w:rsidR="00770BD8">
        <w:rPr>
          <w:rFonts w:ascii="Times New Roman" w:hAnsi="Times New Roman" w:cs="Times New Roman"/>
          <w:b/>
          <w:bCs/>
          <w:sz w:val="24"/>
          <w:szCs w:val="24"/>
        </w:rPr>
        <w:t xml:space="preserve">20. </w:t>
      </w:r>
      <w:r w:rsidR="002A5DA3" w:rsidRPr="7FF596B8">
        <w:rPr>
          <w:rFonts w:ascii="Times New Roman" w:hAnsi="Times New Roman" w:cs="Times New Roman"/>
          <w:b/>
          <w:bCs/>
          <w:sz w:val="24"/>
          <w:szCs w:val="24"/>
        </w:rPr>
        <w:t xml:space="preserve">Ruumiandmete seaduse </w:t>
      </w:r>
      <w:bookmarkEnd w:id="62"/>
      <w:r w:rsidR="002A5DA3" w:rsidRPr="7FF596B8">
        <w:rPr>
          <w:rFonts w:ascii="Times New Roman" w:hAnsi="Times New Roman" w:cs="Times New Roman"/>
          <w:b/>
          <w:bCs/>
          <w:sz w:val="24"/>
          <w:szCs w:val="24"/>
        </w:rPr>
        <w:t>muutmine</w:t>
      </w:r>
    </w:p>
    <w:p w14:paraId="3076C8C5" w14:textId="5536C073" w:rsidR="7FF596B8" w:rsidRDefault="7FF596B8" w:rsidP="7FF596B8">
      <w:pPr>
        <w:rPr>
          <w:rFonts w:ascii="Times New Roman" w:hAnsi="Times New Roman" w:cs="Times New Roman"/>
          <w:b/>
          <w:bCs/>
          <w:sz w:val="24"/>
          <w:szCs w:val="24"/>
        </w:rPr>
      </w:pPr>
    </w:p>
    <w:p w14:paraId="7AE8868B" w14:textId="01FC7732" w:rsidR="135C0D09" w:rsidRDefault="135C0D09" w:rsidP="00BB3B5E">
      <w:pPr>
        <w:jc w:val="both"/>
        <w:rPr>
          <w:rFonts w:ascii="Times New Roman" w:hAnsi="Times New Roman" w:cs="Times New Roman"/>
          <w:b/>
          <w:bCs/>
          <w:sz w:val="24"/>
          <w:szCs w:val="24"/>
        </w:rPr>
      </w:pPr>
      <w:bookmarkStart w:id="63" w:name="_Hlk164087844"/>
      <w:r w:rsidRPr="00BB3B5E">
        <w:rPr>
          <w:rFonts w:ascii="Times New Roman" w:hAnsi="Times New Roman" w:cs="Times New Roman"/>
          <w:sz w:val="24"/>
          <w:szCs w:val="24"/>
        </w:rPr>
        <w:t>Ruumiandmete seaduses</w:t>
      </w:r>
      <w:r w:rsidRPr="7FF596B8">
        <w:rPr>
          <w:rFonts w:ascii="Times New Roman" w:hAnsi="Times New Roman" w:cs="Times New Roman"/>
          <w:b/>
          <w:bCs/>
          <w:sz w:val="24"/>
          <w:szCs w:val="24"/>
        </w:rPr>
        <w:t xml:space="preserve"> </w:t>
      </w:r>
      <w:r w:rsidRPr="7FF596B8">
        <w:rPr>
          <w:rFonts w:ascii="Times New Roman" w:hAnsi="Times New Roman" w:cs="Times New Roman"/>
          <w:sz w:val="24"/>
          <w:szCs w:val="24"/>
        </w:rPr>
        <w:t>asendatakse tekstiosa “Maa-amet” tekstiosaga „Maa- ja Ruumiamet”</w:t>
      </w:r>
      <w:r w:rsidR="00F56620">
        <w:rPr>
          <w:rFonts w:ascii="Times New Roman" w:hAnsi="Times New Roman" w:cs="Times New Roman"/>
          <w:sz w:val="24"/>
          <w:szCs w:val="24"/>
        </w:rPr>
        <w:t xml:space="preserve"> </w:t>
      </w:r>
      <w:r w:rsidR="00F56620" w:rsidRPr="28D1F21F">
        <w:rPr>
          <w:rFonts w:ascii="Times New Roman" w:hAnsi="Times New Roman" w:cs="Times New Roman"/>
          <w:sz w:val="24"/>
          <w:szCs w:val="24"/>
        </w:rPr>
        <w:t>vastavas käändes</w:t>
      </w:r>
      <w:r w:rsidRPr="7FF596B8">
        <w:rPr>
          <w:rFonts w:ascii="Times New Roman" w:hAnsi="Times New Roman" w:cs="Times New Roman"/>
          <w:sz w:val="24"/>
          <w:szCs w:val="24"/>
        </w:rPr>
        <w:t>.</w:t>
      </w:r>
    </w:p>
    <w:bookmarkEnd w:id="63"/>
    <w:p w14:paraId="5311BBC7" w14:textId="77777777" w:rsidR="002A5DA3" w:rsidRPr="00BF51EC" w:rsidRDefault="002A5DA3">
      <w:pPr>
        <w:rPr>
          <w:rFonts w:ascii="Times New Roman" w:hAnsi="Times New Roman" w:cs="Times New Roman"/>
          <w:b/>
          <w:bCs/>
          <w:sz w:val="24"/>
          <w:szCs w:val="24"/>
        </w:rPr>
      </w:pPr>
    </w:p>
    <w:p w14:paraId="7AC50707" w14:textId="4CDE2B7E" w:rsidR="00DC2036"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w:t>
      </w:r>
      <w:r w:rsidR="00770BD8">
        <w:rPr>
          <w:rFonts w:ascii="Times New Roman" w:hAnsi="Times New Roman" w:cs="Times New Roman"/>
          <w:b/>
          <w:bCs/>
          <w:sz w:val="24"/>
          <w:szCs w:val="24"/>
        </w:rPr>
        <w:t xml:space="preserve"> 21.</w:t>
      </w:r>
      <w:r w:rsidRPr="00BF51EC">
        <w:rPr>
          <w:rFonts w:ascii="Times New Roman" w:hAnsi="Times New Roman" w:cs="Times New Roman"/>
          <w:b/>
          <w:bCs/>
          <w:sz w:val="24"/>
          <w:szCs w:val="24"/>
        </w:rPr>
        <w:t xml:space="preserve"> </w:t>
      </w:r>
      <w:r w:rsidR="00DC2036" w:rsidRPr="00BF51EC">
        <w:rPr>
          <w:rFonts w:ascii="Times New Roman" w:hAnsi="Times New Roman" w:cs="Times New Roman"/>
          <w:b/>
          <w:bCs/>
          <w:sz w:val="24"/>
          <w:szCs w:val="24"/>
        </w:rPr>
        <w:t>Täitemenetluse seadustiku muutmine</w:t>
      </w:r>
      <w:bookmarkEnd w:id="35"/>
    </w:p>
    <w:p w14:paraId="1959672B" w14:textId="03A8809B" w:rsidR="00DC2036" w:rsidRPr="00BF51EC" w:rsidRDefault="00DC2036">
      <w:pPr>
        <w:rPr>
          <w:rFonts w:ascii="Times New Roman" w:hAnsi="Times New Roman" w:cs="Times New Roman"/>
          <w:b/>
          <w:bCs/>
          <w:sz w:val="24"/>
          <w:szCs w:val="24"/>
        </w:rPr>
      </w:pPr>
    </w:p>
    <w:p w14:paraId="50E8CB89" w14:textId="6B3D8951" w:rsidR="00813909" w:rsidRPr="00BF51EC" w:rsidRDefault="00813909" w:rsidP="00813909">
      <w:pPr>
        <w:jc w:val="both"/>
        <w:rPr>
          <w:rFonts w:ascii="Times New Roman" w:hAnsi="Times New Roman" w:cs="Times New Roman"/>
          <w:sz w:val="24"/>
          <w:szCs w:val="24"/>
        </w:rPr>
      </w:pPr>
      <w:bookmarkStart w:id="64" w:name="_Hlk156922109"/>
      <w:r w:rsidRPr="7199E34C">
        <w:rPr>
          <w:rFonts w:ascii="Times New Roman" w:hAnsi="Times New Roman" w:cs="Times New Roman"/>
          <w:sz w:val="24"/>
          <w:szCs w:val="24"/>
        </w:rPr>
        <w:t>Täitemenetluse seadustiku § 2 lõike 1 punkti 19</w:t>
      </w:r>
      <w:r w:rsidRPr="7199E34C">
        <w:rPr>
          <w:rFonts w:ascii="Times New Roman" w:hAnsi="Times New Roman" w:cs="Times New Roman"/>
          <w:sz w:val="24"/>
          <w:szCs w:val="24"/>
          <w:vertAlign w:val="superscript"/>
        </w:rPr>
        <w:t>3</w:t>
      </w:r>
      <w:r w:rsidRPr="7199E34C">
        <w:rPr>
          <w:rFonts w:ascii="Times New Roman" w:hAnsi="Times New Roman" w:cs="Times New Roman"/>
          <w:sz w:val="24"/>
          <w:szCs w:val="24"/>
        </w:rPr>
        <w:t xml:space="preserve"> </w:t>
      </w:r>
      <w:r w:rsidR="5DFEDB3C" w:rsidRPr="7199E34C">
        <w:rPr>
          <w:rFonts w:ascii="Times New Roman" w:hAnsi="Times New Roman" w:cs="Times New Roman"/>
          <w:sz w:val="24"/>
          <w:szCs w:val="24"/>
        </w:rPr>
        <w:t>täiendatakse pärast</w:t>
      </w:r>
      <w:r w:rsidRPr="7199E34C">
        <w:rPr>
          <w:rFonts w:ascii="Times New Roman" w:hAnsi="Times New Roman" w:cs="Times New Roman"/>
          <w:sz w:val="24"/>
          <w:szCs w:val="24"/>
        </w:rPr>
        <w:t xml:space="preserve"> tekstiosa „Maa-ameti“ tekstiosaga „</w:t>
      </w:r>
      <w:r w:rsidR="00F56620">
        <w:rPr>
          <w:rFonts w:ascii="Times New Roman" w:hAnsi="Times New Roman" w:cs="Times New Roman"/>
          <w:sz w:val="24"/>
          <w:szCs w:val="24"/>
        </w:rPr>
        <w:t xml:space="preserve">või </w:t>
      </w:r>
      <w:r w:rsidRPr="7199E34C">
        <w:rPr>
          <w:rFonts w:ascii="Times New Roman" w:hAnsi="Times New Roman" w:cs="Times New Roman"/>
          <w:sz w:val="24"/>
          <w:szCs w:val="24"/>
        </w:rPr>
        <w:t>Maa- ja Ruumiameti“.</w:t>
      </w:r>
    </w:p>
    <w:bookmarkEnd w:id="64"/>
    <w:p w14:paraId="451CE929" w14:textId="77777777" w:rsidR="00813909" w:rsidRPr="00BF51EC" w:rsidRDefault="00813909">
      <w:pPr>
        <w:rPr>
          <w:rFonts w:ascii="Times New Roman" w:hAnsi="Times New Roman" w:cs="Times New Roman"/>
          <w:b/>
          <w:bCs/>
          <w:sz w:val="24"/>
          <w:szCs w:val="24"/>
        </w:rPr>
      </w:pPr>
    </w:p>
    <w:p w14:paraId="13E506B2" w14:textId="0C85AE80" w:rsidR="008F234A" w:rsidRPr="00BF51EC" w:rsidRDefault="008F234A" w:rsidP="008F234A">
      <w:pPr>
        <w:rPr>
          <w:rFonts w:ascii="Times New Roman" w:eastAsia="Times New Roman" w:hAnsi="Times New Roman" w:cs="Times New Roman"/>
          <w:b/>
          <w:sz w:val="24"/>
          <w:szCs w:val="24"/>
        </w:rPr>
      </w:pPr>
      <w:r w:rsidRPr="00BF51EC">
        <w:rPr>
          <w:rFonts w:ascii="Times New Roman" w:eastAsia="Times New Roman" w:hAnsi="Times New Roman" w:cs="Times New Roman"/>
          <w:b/>
          <w:sz w:val="24"/>
          <w:szCs w:val="24"/>
        </w:rPr>
        <w:t xml:space="preserve">§ </w:t>
      </w:r>
      <w:r w:rsidR="00770BD8">
        <w:rPr>
          <w:rFonts w:ascii="Times New Roman" w:eastAsia="Times New Roman" w:hAnsi="Times New Roman" w:cs="Times New Roman"/>
          <w:b/>
          <w:sz w:val="24"/>
          <w:szCs w:val="24"/>
        </w:rPr>
        <w:t>22</w:t>
      </w:r>
      <w:r w:rsidRPr="00BF51EC">
        <w:rPr>
          <w:rFonts w:ascii="Times New Roman" w:eastAsia="Times New Roman" w:hAnsi="Times New Roman" w:cs="Times New Roman"/>
          <w:b/>
          <w:sz w:val="24"/>
          <w:szCs w:val="24"/>
        </w:rPr>
        <w:t>. Seaduse jõustumine</w:t>
      </w:r>
    </w:p>
    <w:p w14:paraId="543EA3F1" w14:textId="77777777" w:rsidR="008F234A" w:rsidRPr="00BF51EC" w:rsidRDefault="008F234A" w:rsidP="008F234A">
      <w:pPr>
        <w:jc w:val="both"/>
        <w:rPr>
          <w:rFonts w:ascii="Times New Roman" w:eastAsia="Times New Roman" w:hAnsi="Times New Roman" w:cs="Times New Roman"/>
          <w:sz w:val="24"/>
          <w:szCs w:val="24"/>
        </w:rPr>
      </w:pPr>
      <w:bookmarkStart w:id="65" w:name="_Hlk164079211"/>
    </w:p>
    <w:p w14:paraId="0224471F" w14:textId="174A6DD2" w:rsidR="008F234A" w:rsidRPr="00BF51EC" w:rsidRDefault="008F234A" w:rsidP="008F234A">
      <w:pPr>
        <w:jc w:val="both"/>
        <w:rPr>
          <w:rFonts w:ascii="Times New Roman" w:eastAsia="Times New Roman" w:hAnsi="Times New Roman" w:cs="Times New Roman"/>
          <w:sz w:val="24"/>
          <w:szCs w:val="24"/>
        </w:rPr>
      </w:pPr>
      <w:r w:rsidRPr="00BF51EC">
        <w:rPr>
          <w:rFonts w:ascii="Times New Roman" w:eastAsia="Times New Roman" w:hAnsi="Times New Roman" w:cs="Times New Roman"/>
          <w:sz w:val="24"/>
          <w:szCs w:val="24"/>
        </w:rPr>
        <w:t>Käesolev seadus jõustub 2025. aasta 1. jaanuaril.</w:t>
      </w:r>
    </w:p>
    <w:bookmarkEnd w:id="65"/>
    <w:p w14:paraId="44C91953" w14:textId="77777777" w:rsidR="008F234A" w:rsidRPr="00BF51EC" w:rsidRDefault="008F234A" w:rsidP="008F234A">
      <w:pPr>
        <w:jc w:val="both"/>
        <w:rPr>
          <w:rFonts w:ascii="Times New Roman" w:eastAsia="Times New Roman" w:hAnsi="Times New Roman" w:cs="Times New Roman"/>
          <w:sz w:val="24"/>
          <w:szCs w:val="24"/>
        </w:rPr>
      </w:pPr>
    </w:p>
    <w:p w14:paraId="71DD4D4F" w14:textId="479B9277" w:rsidR="008F234A" w:rsidRPr="00BF51EC" w:rsidRDefault="008F234A" w:rsidP="008F234A">
      <w:pPr>
        <w:jc w:val="both"/>
        <w:rPr>
          <w:rFonts w:ascii="Times New Roman" w:eastAsia="Times New Roman" w:hAnsi="Times New Roman" w:cs="Times New Roman"/>
          <w:sz w:val="24"/>
          <w:szCs w:val="24"/>
        </w:rPr>
      </w:pPr>
    </w:p>
    <w:p w14:paraId="1C8B1B20" w14:textId="4D0E56B2" w:rsidR="008F234A" w:rsidRPr="00BF51EC" w:rsidRDefault="008F234A" w:rsidP="008F234A">
      <w:pPr>
        <w:framePr w:w="8665" w:hSpace="180" w:wrap="around" w:vAnchor="text" w:hAnchor="text" w:y="5"/>
        <w:jc w:val="both"/>
        <w:rPr>
          <w:rFonts w:ascii="Times New Roman" w:eastAsia="Times New Roman" w:hAnsi="Times New Roman" w:cs="Times New Roman"/>
          <w:sz w:val="24"/>
          <w:szCs w:val="24"/>
        </w:rPr>
      </w:pPr>
      <w:r w:rsidRPr="00BF51EC">
        <w:rPr>
          <w:rFonts w:ascii="Times New Roman" w:eastAsia="Times New Roman" w:hAnsi="Times New Roman" w:cs="Times New Roman"/>
          <w:sz w:val="24"/>
          <w:szCs w:val="24"/>
        </w:rPr>
        <w:t xml:space="preserve">Lauri </w:t>
      </w:r>
      <w:proofErr w:type="spellStart"/>
      <w:r w:rsidRPr="00BF51EC">
        <w:rPr>
          <w:rFonts w:ascii="Times New Roman" w:eastAsia="Times New Roman" w:hAnsi="Times New Roman" w:cs="Times New Roman"/>
          <w:sz w:val="24"/>
          <w:szCs w:val="24"/>
        </w:rPr>
        <w:t>Hussar</w:t>
      </w:r>
      <w:proofErr w:type="spellEnd"/>
    </w:p>
    <w:p w14:paraId="1F9C56B8" w14:textId="77777777" w:rsidR="008F234A" w:rsidRPr="00BF51EC" w:rsidRDefault="008F234A" w:rsidP="008F234A">
      <w:pPr>
        <w:framePr w:w="8665" w:hSpace="180" w:wrap="around" w:vAnchor="text" w:hAnchor="text" w:y="5"/>
        <w:jc w:val="both"/>
        <w:rPr>
          <w:rFonts w:ascii="Times New Roman" w:eastAsia="Times New Roman" w:hAnsi="Times New Roman" w:cs="Times New Roman"/>
          <w:sz w:val="24"/>
          <w:szCs w:val="24"/>
        </w:rPr>
      </w:pPr>
      <w:r w:rsidRPr="00BF51EC">
        <w:rPr>
          <w:rFonts w:ascii="Times New Roman" w:eastAsia="Times New Roman" w:hAnsi="Times New Roman" w:cs="Times New Roman"/>
          <w:sz w:val="24"/>
          <w:szCs w:val="24"/>
        </w:rPr>
        <w:t xml:space="preserve">Riigikogu esimees </w:t>
      </w:r>
    </w:p>
    <w:p w14:paraId="4BB79E3F" w14:textId="77777777" w:rsidR="008F234A" w:rsidRPr="00BF51EC" w:rsidRDefault="008F234A" w:rsidP="008F234A">
      <w:pPr>
        <w:framePr w:w="8665" w:hSpace="180" w:wrap="around" w:vAnchor="text" w:hAnchor="text" w:y="5"/>
        <w:jc w:val="both"/>
        <w:rPr>
          <w:rFonts w:ascii="Times New Roman" w:eastAsia="Times New Roman" w:hAnsi="Times New Roman" w:cs="Times New Roman"/>
          <w:sz w:val="24"/>
          <w:szCs w:val="24"/>
        </w:rPr>
      </w:pPr>
    </w:p>
    <w:p w14:paraId="5E3EA2B6" w14:textId="0563B61C" w:rsidR="008F234A" w:rsidRPr="00BF51EC" w:rsidRDefault="008F234A" w:rsidP="008F234A">
      <w:pPr>
        <w:framePr w:w="8665" w:hSpace="180" w:wrap="around" w:vAnchor="text" w:hAnchor="text" w:y="5"/>
        <w:jc w:val="both"/>
        <w:rPr>
          <w:rFonts w:ascii="Times New Roman" w:eastAsia="Times New Roman" w:hAnsi="Times New Roman" w:cs="Times New Roman"/>
          <w:sz w:val="24"/>
          <w:szCs w:val="24"/>
        </w:rPr>
      </w:pPr>
      <w:r w:rsidRPr="00BF51EC">
        <w:rPr>
          <w:rFonts w:ascii="Times New Roman" w:eastAsia="Times New Roman" w:hAnsi="Times New Roman" w:cs="Times New Roman"/>
          <w:sz w:val="24"/>
          <w:szCs w:val="24"/>
        </w:rPr>
        <w:t>Tallinn, ….. ……. 2024</w:t>
      </w:r>
    </w:p>
    <w:p w14:paraId="23F5196E" w14:textId="77777777" w:rsidR="008F234A" w:rsidRPr="00BF51EC" w:rsidRDefault="008F234A" w:rsidP="008F234A">
      <w:pPr>
        <w:keepNext/>
        <w:keepLines/>
        <w:suppressLineNumbers/>
        <w:rPr>
          <w:rFonts w:ascii="Times New Roman" w:eastAsia="Times New Roman" w:hAnsi="Times New Roman" w:cs="Times New Roman"/>
          <w:sz w:val="24"/>
          <w:szCs w:val="24"/>
        </w:rPr>
      </w:pPr>
      <w:r w:rsidRPr="00BF51EC">
        <w:rPr>
          <w:rFonts w:ascii="Times New Roman" w:eastAsia="Times New Roman" w:hAnsi="Times New Roman" w:cs="Times New Roman"/>
          <w:sz w:val="24"/>
          <w:szCs w:val="24"/>
        </w:rPr>
        <w:t>___________________________________________________________________________</w:t>
      </w:r>
    </w:p>
    <w:p w14:paraId="0CDD475D" w14:textId="19F8C86D" w:rsidR="008F234A" w:rsidRPr="00BF51EC" w:rsidRDefault="008F234A" w:rsidP="008F234A">
      <w:pPr>
        <w:keepNext/>
        <w:keepLines/>
        <w:suppressLineNumbers/>
        <w:rPr>
          <w:rFonts w:ascii="Times New Roman" w:eastAsia="SimSun" w:hAnsi="Times New Roman" w:cs="Times New Roman"/>
          <w:bCs/>
          <w:kern w:val="1"/>
          <w:sz w:val="24"/>
          <w:szCs w:val="24"/>
          <w:lang w:eastAsia="zh-CN" w:bidi="hi-IN"/>
        </w:rPr>
      </w:pPr>
      <w:r w:rsidRPr="00BF51EC">
        <w:rPr>
          <w:rFonts w:ascii="Times New Roman" w:eastAsia="SimSun" w:hAnsi="Times New Roman" w:cs="Times New Roman"/>
          <w:bCs/>
          <w:kern w:val="1"/>
          <w:sz w:val="24"/>
          <w:szCs w:val="24"/>
          <w:lang w:eastAsia="zh-CN" w:bidi="hi-IN"/>
        </w:rPr>
        <w:t xml:space="preserve">Algatab Vabariigi Valitsus … …..2024. a. </w:t>
      </w:r>
    </w:p>
    <w:p w14:paraId="20076951" w14:textId="77777777" w:rsidR="008F234A" w:rsidRPr="00BF51EC" w:rsidRDefault="008F234A" w:rsidP="008F234A">
      <w:pPr>
        <w:keepNext/>
        <w:keepLines/>
        <w:suppressLineNumbers/>
        <w:rPr>
          <w:rFonts w:ascii="Times New Roman" w:eastAsia="SimSun" w:hAnsi="Times New Roman" w:cs="Times New Roman"/>
          <w:bCs/>
          <w:kern w:val="1"/>
          <w:sz w:val="24"/>
          <w:szCs w:val="24"/>
          <w:lang w:eastAsia="zh-CN" w:bidi="hi-IN"/>
        </w:rPr>
      </w:pPr>
    </w:p>
    <w:p w14:paraId="50BD9409" w14:textId="0233BC2A" w:rsidR="008F234A" w:rsidRPr="00BF51EC" w:rsidRDefault="008F234A" w:rsidP="001D493B">
      <w:pPr>
        <w:keepNext/>
        <w:keepLines/>
        <w:suppressLineNumbers/>
        <w:rPr>
          <w:rFonts w:ascii="Times New Roman" w:hAnsi="Times New Roman" w:cs="Times New Roman"/>
          <w:b/>
          <w:bCs/>
          <w:sz w:val="24"/>
          <w:szCs w:val="24"/>
        </w:rPr>
      </w:pPr>
      <w:r w:rsidRPr="00BF51EC">
        <w:rPr>
          <w:rFonts w:ascii="Times New Roman" w:eastAsia="SimSun" w:hAnsi="Times New Roman" w:cs="Times New Roman"/>
          <w:bCs/>
          <w:kern w:val="1"/>
          <w:sz w:val="24"/>
          <w:szCs w:val="24"/>
          <w:lang w:eastAsia="zh-CN" w:bidi="hi-IN"/>
        </w:rPr>
        <w:t>(allkirjastatud digitaalselt)</w:t>
      </w:r>
    </w:p>
    <w:sectPr w:rsidR="008F234A" w:rsidRPr="00BF51E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i Käbi" w:date="2024-05-15T10:01:00Z" w:initials="MK">
    <w:p w14:paraId="51E1BE80" w14:textId="77777777" w:rsidR="006B4117" w:rsidRDefault="006B4117" w:rsidP="006A55CE">
      <w:pPr>
        <w:pStyle w:val="Kommentaaritekst"/>
      </w:pPr>
      <w:r>
        <w:rPr>
          <w:rStyle w:val="Kommentaariviide"/>
        </w:rPr>
        <w:annotationRef/>
      </w:r>
      <w:r>
        <w:t>Muutmise seaduse pealkiri peab sisaldama muudetava seaduse pealkirja (HÕNTE § 35 lg 1). Palume seaduse pealkiri sõnastada järgmiselt - Vabariigi Valitsuse seaduse muutmise ja sellega seonduvalt teiste seaduste muutmise seadus (Maa-ameti ümberkorraldamine Maa-ja Ruumiametiks).</w:t>
      </w:r>
    </w:p>
  </w:comment>
  <w:comment w:id="14" w:author="Mari Käbi" w:date="2024-05-10T08:06:00Z" w:initials="MK">
    <w:p w14:paraId="066E8406" w14:textId="5A07B68C" w:rsidR="00317A62" w:rsidRDefault="00B66D5A" w:rsidP="00F17531">
      <w:pPr>
        <w:pStyle w:val="Kommentaaritekst"/>
      </w:pPr>
      <w:r>
        <w:rPr>
          <w:rStyle w:val="Kommentaariviide"/>
        </w:rPr>
        <w:annotationRef/>
      </w:r>
      <w:r w:rsidR="00317A62">
        <w:t>Lõikes 10 on toodud asutuse kohta edaspidi kasutatav lühivorm. Lühivormi tuleb kasutada täpselt sellises sõnastuses nagu see eespool toodud on. Seega tuleb siin kasutada sõna "ülesandeks" asemel sõna "ülesanne".</w:t>
      </w:r>
    </w:p>
  </w:comment>
  <w:comment w:id="15" w:author="Mari Käbi" w:date="2024-05-13T16:31:00Z" w:initials="MK">
    <w:p w14:paraId="42268938" w14:textId="77777777" w:rsidR="00317A62" w:rsidRDefault="00317A62" w:rsidP="00D63E99">
      <w:pPr>
        <w:pStyle w:val="Kommentaaritekst"/>
      </w:pPr>
      <w:r>
        <w:rPr>
          <w:rStyle w:val="Kommentaariviide"/>
        </w:rPr>
        <w:annotationRef/>
      </w:r>
      <w:r>
        <w:t>Lõikes 10 toodud lühivorm kasutab sõna "ülesanne". Palume siinset sõnastust vastavalt muuta.</w:t>
      </w:r>
    </w:p>
  </w:comment>
  <w:comment w:id="38" w:author="Mari Käbi" w:date="2024-05-10T08:35:00Z" w:initials="MK">
    <w:p w14:paraId="0F34BF3B" w14:textId="77777777" w:rsidR="00317A62" w:rsidRDefault="009C3FD7" w:rsidP="00EA4A09">
      <w:pPr>
        <w:pStyle w:val="Kommentaaritekst"/>
      </w:pPr>
      <w:r>
        <w:rPr>
          <w:rStyle w:val="Kommentaariviide"/>
        </w:rPr>
        <w:annotationRef/>
      </w:r>
      <w:r w:rsidR="00317A62">
        <w:t>Kui eespool on toodud edaspidi kasutatav lühivorm, tuleb lühivormi kasutada täpselt sellises sõnastuses nagu see toodud on. Seega tuleb sõna "ülesandeks" asendada sõnaga "ülesanne".</w:t>
      </w:r>
    </w:p>
  </w:comment>
  <w:comment w:id="40" w:author="Mari Käbi" w:date="2024-05-10T08:35:00Z" w:initials="MK">
    <w:p w14:paraId="29386045" w14:textId="77777777" w:rsidR="00317A62" w:rsidRDefault="009C3FD7" w:rsidP="00755D91">
      <w:pPr>
        <w:pStyle w:val="Kommentaaritekst"/>
      </w:pPr>
      <w:r>
        <w:rPr>
          <w:rStyle w:val="Kommentaariviide"/>
        </w:rPr>
        <w:annotationRef/>
      </w:r>
      <w:r w:rsidR="00317A62">
        <w:t>Kui eespool on toodud edaspidi kasutatav lühivorm, tuleb lühivormi kasutada täpselt sellises sõnastuses nagu see toodud on. Seega tuleb sõna "ülesandeks" asendada sõnaga "ülesanne".</w:t>
      </w:r>
    </w:p>
  </w:comment>
  <w:comment w:id="41" w:author="Mari Käbi" w:date="2024-05-10T08:35:00Z" w:initials="MK">
    <w:p w14:paraId="50C88129" w14:textId="77777777" w:rsidR="00317A62" w:rsidRDefault="009C3FD7" w:rsidP="00C1121E">
      <w:pPr>
        <w:pStyle w:val="Kommentaaritekst"/>
      </w:pPr>
      <w:r>
        <w:rPr>
          <w:rStyle w:val="Kommentaariviide"/>
        </w:rPr>
        <w:annotationRef/>
      </w:r>
      <w:r w:rsidR="00317A62">
        <w:t>Kui eespool on toodud edaspidi kasutatav lühivorm, tuleb lühivormi kasutada täpselt sellises sõnastuses nagu see toodud on. Seega tuleb sõna "ülesandeks" asendada sõnaga "ülesanne".</w:t>
      </w:r>
    </w:p>
  </w:comment>
  <w:comment w:id="43" w:author="Mari Käbi" w:date="2024-05-10T08:39:00Z" w:initials="MK">
    <w:p w14:paraId="57CBEE59" w14:textId="77777777" w:rsidR="00317A62" w:rsidRDefault="009C3FD7" w:rsidP="00BA1D82">
      <w:pPr>
        <w:pStyle w:val="Kommentaaritekst"/>
      </w:pPr>
      <w:r>
        <w:rPr>
          <w:rStyle w:val="Kommentaariviide"/>
        </w:rPr>
        <w:annotationRef/>
      </w:r>
      <w:r w:rsidR="00317A62">
        <w:t>Kui eespool on toodud edaspidi kasutatav lühivorm, tuleb lühivormi kasutada täpselt sellises sõnastuses nagu see toodud on. Seega tuleb sõna "kompetentsi" asendada sõnaga "pädevuse".</w:t>
      </w:r>
    </w:p>
  </w:comment>
  <w:comment w:id="44" w:author="Mari Käbi" w:date="2024-05-10T08:39:00Z" w:initials="MK">
    <w:p w14:paraId="20C38C70" w14:textId="1484FF34" w:rsidR="00AF4AA3" w:rsidRDefault="00AF4AA3" w:rsidP="00FC5F2A">
      <w:pPr>
        <w:pStyle w:val="Kommentaaritekst"/>
      </w:pPr>
      <w:r>
        <w:rPr>
          <w:rStyle w:val="Kommentaariviide"/>
        </w:rPr>
        <w:annotationRef/>
      </w:r>
      <w:r>
        <w:t>Kas seda sõna on siin ja järgmises kohas vaja?</w:t>
      </w:r>
    </w:p>
  </w:comment>
  <w:comment w:id="45" w:author="Mari Käbi" w:date="2024-05-10T08:40:00Z" w:initials="MK">
    <w:p w14:paraId="0084917A" w14:textId="77777777" w:rsidR="00317A62" w:rsidRDefault="00AF4AA3" w:rsidP="003C734F">
      <w:pPr>
        <w:pStyle w:val="Kommentaaritekst"/>
      </w:pPr>
      <w:r>
        <w:rPr>
          <w:rStyle w:val="Kommentaariviide"/>
        </w:rPr>
        <w:annotationRef/>
      </w:r>
      <w:r w:rsidR="00317A62">
        <w:t>Palume sätte sõnastus üle vaadata - praegu võib tekkida segadus, kes materjale säilitab, on selleks riigiasutus või loa omaja.</w:t>
      </w:r>
    </w:p>
  </w:comment>
  <w:comment w:id="52" w:author="Mari Käbi" w:date="2024-05-10T09:00:00Z" w:initials="MK">
    <w:p w14:paraId="7FDD7260" w14:textId="77777777" w:rsidR="0020433E" w:rsidRDefault="0092698A">
      <w:pPr>
        <w:pStyle w:val="Kommentaaritekst"/>
      </w:pPr>
      <w:r>
        <w:rPr>
          <w:rStyle w:val="Kommentaariviide"/>
        </w:rPr>
        <w:annotationRef/>
      </w:r>
      <w:r w:rsidR="0020433E">
        <w:t xml:space="preserve">Kui üks ja sama muudatus kavandatakse eelnõu mitmes paragrahvis või punktis, loetletakse kõik muudetavad sätted ühes eelnõu punktis ning märgitakse, milline tekstiosa millise tekstiosaga asendatakse (HÕNTE § 34 lg 4). Kuna sõnad "valdkonna eest vastustav minister" asendatakse tekstiosaga "Maa- ja Ruumiamet" ka eelnõu § 18 punktides 7 ja 8, tuleks ka need punktid siin loetleda. </w:t>
      </w:r>
    </w:p>
    <w:p w14:paraId="6D79D1F2" w14:textId="77777777" w:rsidR="0020433E" w:rsidRDefault="0020433E">
      <w:pPr>
        <w:pStyle w:val="Kommentaaritekst"/>
      </w:pPr>
      <w:r>
        <w:t>Kuna asendatav tekst on erinevates sätetes erinevas käändes tuleb muutmiskäsu lõppu lisada "vastavas käändes" (HÕNTE § 34 lg 4).</w:t>
      </w:r>
    </w:p>
    <w:p w14:paraId="75782187" w14:textId="77777777" w:rsidR="0020433E" w:rsidRDefault="0020433E">
      <w:pPr>
        <w:pStyle w:val="Kommentaaritekst"/>
      </w:pPr>
      <w:r>
        <w:t>Muutmiskäsk peab olema sõnastatud järgmiselt:</w:t>
      </w:r>
    </w:p>
    <w:p w14:paraId="1CF88C25" w14:textId="77777777" w:rsidR="0020433E" w:rsidRDefault="0020433E" w:rsidP="00490458">
      <w:pPr>
        <w:pStyle w:val="Kommentaaritekst"/>
      </w:pPr>
      <w:r>
        <w:t>3) paragrahvi 76 lõikes 2, § 92 lõikes 1 ja § 99 lõikes 2 asendatakse sõnad "valdkonna eest vastutav minister" tekstiosaga "Maa-ja Ruumiamet" vastavas käändes;</w:t>
      </w:r>
    </w:p>
  </w:comment>
  <w:comment w:id="53" w:author="Mari Käbi" w:date="2024-05-10T08:52:00Z" w:initials="MK">
    <w:p w14:paraId="5016832A" w14:textId="77777777" w:rsidR="0020433E" w:rsidRDefault="003B1851" w:rsidP="00661B2D">
      <w:pPr>
        <w:pStyle w:val="Kommentaaritekst"/>
      </w:pPr>
      <w:r>
        <w:rPr>
          <w:rStyle w:val="Kommentaariviide"/>
        </w:rPr>
        <w:annotationRef/>
      </w:r>
      <w:r w:rsidR="0020433E">
        <w:t>Kui üks ja sama muudatus kavandatakse eelnõu mitmes paragrahvis või punktis, loetletakse kõik muudetavad sätted ühes eelnõu punktis ning märgitakse, milline tekstiosa millise tekstiosaga asendatakse (HÕNTE § 34 lg 4). Kuna tekstiosa "Regionaal-ja Põllumajandusministeerium" asendatakse tekstiosaga "Maa- ja Ruumiamet" ka eelnõu § 18 punktides 9 ja 12, tuleks ka need punktid siin loetleda.  Kuna asendatav tekst on erinevates sätetes erinevas käändes tuleb muutmiskäsu lõppu lisada "vastavas käändes" (HÕNTE § 34 lg 4).</w:t>
      </w:r>
    </w:p>
  </w:comment>
  <w:comment w:id="54" w:author="Mari Käbi" w:date="2024-05-10T08:58:00Z" w:initials="MK">
    <w:p w14:paraId="76BB9253" w14:textId="77777777" w:rsidR="0020433E" w:rsidRDefault="003B1851" w:rsidP="00226DD6">
      <w:pPr>
        <w:pStyle w:val="Kommentaaritekst"/>
      </w:pPr>
      <w:r>
        <w:rPr>
          <w:rStyle w:val="Kommentaariviide"/>
        </w:rPr>
        <w:annotationRef/>
      </w:r>
      <w:r w:rsidR="0020433E">
        <w:t>Kas kuskil on reguleeritud ka ministeeriumi kohustus anda kooskõlatus või sellest keelduda?</w:t>
      </w:r>
    </w:p>
  </w:comment>
  <w:comment w:id="56" w:author="Mari Käbi" w:date="2024-05-13T16:52:00Z" w:initials="MK">
    <w:p w14:paraId="64D98154" w14:textId="77777777" w:rsidR="00796A36" w:rsidRDefault="00796A36" w:rsidP="00BF2049">
      <w:pPr>
        <w:pStyle w:val="Kommentaaritekst"/>
      </w:pPr>
      <w:r>
        <w:rPr>
          <w:rStyle w:val="Kommentaariviide"/>
        </w:rPr>
        <w:annotationRef/>
      </w:r>
      <w:r>
        <w:t xml:space="preserve">Kui üks ja sama muudatus kavandatakse eelnõu mitmes paragrahvis või punktis, loetletakse kõik muudetavad sätted ühes eelnõu punktis ning märgitakse, milline tekstiosa millise tekstiosaga asendatakse (HÕNTE § 34 lg 4). Kuna sõnad "valdkonna eest vastutavale ministrile ja" jäetakse välja ka  eelnõu § 18 punktides 11 ja 13, tuleks ka need punktid siin loetleda. </w:t>
      </w:r>
    </w:p>
  </w:comment>
  <w:comment w:id="57" w:author="Mari Käbi" w:date="2024-05-10T09:01:00Z" w:initials="MK">
    <w:p w14:paraId="1AA674EF" w14:textId="49E0CC09" w:rsidR="0020433E" w:rsidRDefault="0092698A" w:rsidP="00D00D40">
      <w:pPr>
        <w:pStyle w:val="Kommentaaritekst"/>
      </w:pPr>
      <w:r>
        <w:rPr>
          <w:rStyle w:val="Kommentaariviide"/>
        </w:rPr>
        <w:annotationRef/>
      </w:r>
      <w:r w:rsidR="0020433E">
        <w:t>Kas kuskil on reguleeritud ka ministeeriumi kohustus kooskõlastuse andmiseks või sellest keeldumiseks?</w:t>
      </w:r>
    </w:p>
  </w:comment>
  <w:comment w:id="58" w:author="Mari Käbi" w:date="2024-05-10T09:01:00Z" w:initials="MK">
    <w:p w14:paraId="638F3E94" w14:textId="77777777" w:rsidR="00796A36" w:rsidRDefault="0092698A" w:rsidP="00BE1F78">
      <w:pPr>
        <w:pStyle w:val="Kommentaaritekst"/>
      </w:pPr>
      <w:r>
        <w:rPr>
          <w:rStyle w:val="Kommentaariviide"/>
        </w:rPr>
        <w:annotationRef/>
      </w:r>
      <w:r w:rsidR="00796A36">
        <w:t>Kui üks ja sama muudatus kavandatakse eelnõu mitmes paragrahvis või punktis, loetletakse kõik muudetavad sätted ühes eelnõu punktis ning märgitakse, milline tekstiosa millise tekstiosaga asendatakse (HÕNTE § 34 lg 4). Seega tuleb siinne punkt loetleda § 18 p-s 6.</w:t>
      </w:r>
    </w:p>
  </w:comment>
  <w:comment w:id="59" w:author="Mari Käbi" w:date="2024-05-10T09:06:00Z" w:initials="MK">
    <w:p w14:paraId="68E43168" w14:textId="77777777" w:rsidR="00796A36" w:rsidRDefault="0092698A" w:rsidP="00FD2538">
      <w:pPr>
        <w:pStyle w:val="Kommentaaritekst"/>
      </w:pPr>
      <w:r>
        <w:rPr>
          <w:rStyle w:val="Kommentaariviide"/>
        </w:rPr>
        <w:annotationRef/>
      </w:r>
      <w:r w:rsidR="00796A36">
        <w:t>Kui üks ja sama muudatus kavandatakse eelnõu mitmes paragrahvis või punktis, loetletakse kõik muudetavad sätted ühes eelnõu punktis ning märgitakse, milline tekstiosa millise tekstiosaga asendatakse (HÕNTE § 34 lg 4). Seega tuleb siinne punkt loetleda § 18 p-s 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E1BE80" w15:done="0"/>
  <w15:commentEx w15:paraId="066E8406" w15:done="0"/>
  <w15:commentEx w15:paraId="42268938" w15:done="0"/>
  <w15:commentEx w15:paraId="0F34BF3B" w15:done="0"/>
  <w15:commentEx w15:paraId="29386045" w15:done="0"/>
  <w15:commentEx w15:paraId="50C88129" w15:done="0"/>
  <w15:commentEx w15:paraId="57CBEE59" w15:done="0"/>
  <w15:commentEx w15:paraId="20C38C70" w15:done="0"/>
  <w15:commentEx w15:paraId="0084917A" w15:done="0"/>
  <w15:commentEx w15:paraId="1CF88C25" w15:done="0"/>
  <w15:commentEx w15:paraId="5016832A" w15:done="0"/>
  <w15:commentEx w15:paraId="76BB9253" w15:done="0"/>
  <w15:commentEx w15:paraId="64D98154" w15:done="0"/>
  <w15:commentEx w15:paraId="1AA674EF" w15:done="0"/>
  <w15:commentEx w15:paraId="638F3E94" w15:done="0"/>
  <w15:commentEx w15:paraId="68E431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068E" w16cex:dateUtc="2024-05-15T07:01:00Z"/>
  <w16cex:commentExtensible w16cex:durableId="29E85416" w16cex:dateUtc="2024-05-10T05:06:00Z"/>
  <w16cex:commentExtensible w16cex:durableId="29ECBEF1" w16cex:dateUtc="2024-05-13T13:31:00Z"/>
  <w16cex:commentExtensible w16cex:durableId="29E85ACE" w16cex:dateUtc="2024-05-10T05:35:00Z"/>
  <w16cex:commentExtensible w16cex:durableId="29E85ABA" w16cex:dateUtc="2024-05-10T05:35:00Z"/>
  <w16cex:commentExtensible w16cex:durableId="29E85AEC" w16cex:dateUtc="2024-05-10T05:35:00Z"/>
  <w16cex:commentExtensible w16cex:durableId="29E85BB5" w16cex:dateUtc="2024-05-10T05:39:00Z"/>
  <w16cex:commentExtensible w16cex:durableId="29E85BD3" w16cex:dateUtc="2024-05-10T05:39:00Z"/>
  <w16cex:commentExtensible w16cex:durableId="29E85C0B" w16cex:dateUtc="2024-05-10T05:40:00Z"/>
  <w16cex:commentExtensible w16cex:durableId="29E86098" w16cex:dateUtc="2024-05-10T06:00:00Z"/>
  <w16cex:commentExtensible w16cex:durableId="29E85EB3" w16cex:dateUtc="2024-05-10T05:52:00Z"/>
  <w16cex:commentExtensible w16cex:durableId="29E86037" w16cex:dateUtc="2024-05-10T05:58:00Z"/>
  <w16cex:commentExtensible w16cex:durableId="29ECC3DD" w16cex:dateUtc="2024-05-13T13:52:00Z"/>
  <w16cex:commentExtensible w16cex:durableId="29E860FC" w16cex:dateUtc="2024-05-10T06:01:00Z"/>
  <w16cex:commentExtensible w16cex:durableId="29E860D7" w16cex:dateUtc="2024-05-10T06:01:00Z"/>
  <w16cex:commentExtensible w16cex:durableId="29E86228" w16cex:dateUtc="2024-05-10T06: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E1BE80" w16cid:durableId="29EF068E"/>
  <w16cid:commentId w16cid:paraId="066E8406" w16cid:durableId="29E85416"/>
  <w16cid:commentId w16cid:paraId="42268938" w16cid:durableId="29ECBEF1"/>
  <w16cid:commentId w16cid:paraId="0F34BF3B" w16cid:durableId="29E85ACE"/>
  <w16cid:commentId w16cid:paraId="29386045" w16cid:durableId="29E85ABA"/>
  <w16cid:commentId w16cid:paraId="50C88129" w16cid:durableId="29E85AEC"/>
  <w16cid:commentId w16cid:paraId="57CBEE59" w16cid:durableId="29E85BB5"/>
  <w16cid:commentId w16cid:paraId="20C38C70" w16cid:durableId="29E85BD3"/>
  <w16cid:commentId w16cid:paraId="0084917A" w16cid:durableId="29E85C0B"/>
  <w16cid:commentId w16cid:paraId="1CF88C25" w16cid:durableId="29E86098"/>
  <w16cid:commentId w16cid:paraId="5016832A" w16cid:durableId="29E85EB3"/>
  <w16cid:commentId w16cid:paraId="76BB9253" w16cid:durableId="29E86037"/>
  <w16cid:commentId w16cid:paraId="64D98154" w16cid:durableId="29ECC3DD"/>
  <w16cid:commentId w16cid:paraId="1AA674EF" w16cid:durableId="29E860FC"/>
  <w16cid:commentId w16cid:paraId="638F3E94" w16cid:durableId="29E860D7"/>
  <w16cid:commentId w16cid:paraId="68E43168" w16cid:durableId="29E862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A4165"/>
    <w:multiLevelType w:val="hybridMultilevel"/>
    <w:tmpl w:val="0C70774E"/>
    <w:lvl w:ilvl="0" w:tplc="34E0CC52">
      <w:start w:val="2"/>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D61FC8B"/>
    <w:multiLevelType w:val="hybridMultilevel"/>
    <w:tmpl w:val="0D028C3A"/>
    <w:lvl w:ilvl="0" w:tplc="FFFFFFFF">
      <w:start w:val="1"/>
      <w:numFmt w:val="decimal"/>
      <w:lvlText w:val="%1)"/>
      <w:lvlJc w:val="left"/>
      <w:pPr>
        <w:ind w:left="720" w:hanging="360"/>
      </w:pPr>
    </w:lvl>
    <w:lvl w:ilvl="1" w:tplc="3C3E8608">
      <w:start w:val="1"/>
      <w:numFmt w:val="lowerLetter"/>
      <w:lvlText w:val="%2."/>
      <w:lvlJc w:val="left"/>
      <w:pPr>
        <w:ind w:left="1440" w:hanging="360"/>
      </w:pPr>
    </w:lvl>
    <w:lvl w:ilvl="2" w:tplc="53CC4608">
      <w:start w:val="1"/>
      <w:numFmt w:val="lowerRoman"/>
      <w:lvlText w:val="%3."/>
      <w:lvlJc w:val="right"/>
      <w:pPr>
        <w:ind w:left="2160" w:hanging="180"/>
      </w:pPr>
    </w:lvl>
    <w:lvl w:ilvl="3" w:tplc="158CF604">
      <w:start w:val="1"/>
      <w:numFmt w:val="decimal"/>
      <w:lvlText w:val="%4."/>
      <w:lvlJc w:val="left"/>
      <w:pPr>
        <w:ind w:left="2880" w:hanging="360"/>
      </w:pPr>
    </w:lvl>
    <w:lvl w:ilvl="4" w:tplc="80BAF75C">
      <w:start w:val="1"/>
      <w:numFmt w:val="lowerLetter"/>
      <w:lvlText w:val="%5."/>
      <w:lvlJc w:val="left"/>
      <w:pPr>
        <w:ind w:left="3600" w:hanging="360"/>
      </w:pPr>
    </w:lvl>
    <w:lvl w:ilvl="5" w:tplc="0E82E454">
      <w:start w:val="1"/>
      <w:numFmt w:val="lowerRoman"/>
      <w:lvlText w:val="%6."/>
      <w:lvlJc w:val="right"/>
      <w:pPr>
        <w:ind w:left="4320" w:hanging="180"/>
      </w:pPr>
    </w:lvl>
    <w:lvl w:ilvl="6" w:tplc="1E261284">
      <w:start w:val="1"/>
      <w:numFmt w:val="decimal"/>
      <w:lvlText w:val="%7."/>
      <w:lvlJc w:val="left"/>
      <w:pPr>
        <w:ind w:left="5040" w:hanging="360"/>
      </w:pPr>
    </w:lvl>
    <w:lvl w:ilvl="7" w:tplc="A6EACCEE">
      <w:start w:val="1"/>
      <w:numFmt w:val="lowerLetter"/>
      <w:lvlText w:val="%8."/>
      <w:lvlJc w:val="left"/>
      <w:pPr>
        <w:ind w:left="5760" w:hanging="360"/>
      </w:pPr>
    </w:lvl>
    <w:lvl w:ilvl="8" w:tplc="86B0B892">
      <w:start w:val="1"/>
      <w:numFmt w:val="lowerRoman"/>
      <w:lvlText w:val="%9."/>
      <w:lvlJc w:val="right"/>
      <w:pPr>
        <w:ind w:left="6480" w:hanging="180"/>
      </w:pPr>
    </w:lvl>
  </w:abstractNum>
  <w:num w:numId="1" w16cid:durableId="153184297">
    <w:abstractNumId w:val="1"/>
  </w:num>
  <w:num w:numId="2" w16cid:durableId="17359356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2C9"/>
    <w:rsid w:val="0000235B"/>
    <w:rsid w:val="00002DE3"/>
    <w:rsid w:val="00005534"/>
    <w:rsid w:val="00027820"/>
    <w:rsid w:val="000361C1"/>
    <w:rsid w:val="00044237"/>
    <w:rsid w:val="00045FD5"/>
    <w:rsid w:val="00051B32"/>
    <w:rsid w:val="000676CC"/>
    <w:rsid w:val="000766B4"/>
    <w:rsid w:val="00084240"/>
    <w:rsid w:val="00090259"/>
    <w:rsid w:val="000924FC"/>
    <w:rsid w:val="000926FE"/>
    <w:rsid w:val="00092722"/>
    <w:rsid w:val="000A029E"/>
    <w:rsid w:val="000A4AB3"/>
    <w:rsid w:val="000B15AA"/>
    <w:rsid w:val="000B16E1"/>
    <w:rsid w:val="000B608A"/>
    <w:rsid w:val="000C115F"/>
    <w:rsid w:val="000C2815"/>
    <w:rsid w:val="000C544F"/>
    <w:rsid w:val="000E1B93"/>
    <w:rsid w:val="000E77FC"/>
    <w:rsid w:val="00104979"/>
    <w:rsid w:val="0011552A"/>
    <w:rsid w:val="00117863"/>
    <w:rsid w:val="00125547"/>
    <w:rsid w:val="00146258"/>
    <w:rsid w:val="001464A6"/>
    <w:rsid w:val="00150C66"/>
    <w:rsid w:val="001516A2"/>
    <w:rsid w:val="00160557"/>
    <w:rsid w:val="00163405"/>
    <w:rsid w:val="0017034C"/>
    <w:rsid w:val="001855CB"/>
    <w:rsid w:val="00185A82"/>
    <w:rsid w:val="001B15B5"/>
    <w:rsid w:val="001B3764"/>
    <w:rsid w:val="001C51D1"/>
    <w:rsid w:val="001C576F"/>
    <w:rsid w:val="001D493B"/>
    <w:rsid w:val="0020337F"/>
    <w:rsid w:val="0020433E"/>
    <w:rsid w:val="00207CD0"/>
    <w:rsid w:val="00216311"/>
    <w:rsid w:val="00226028"/>
    <w:rsid w:val="00233CC1"/>
    <w:rsid w:val="002604EF"/>
    <w:rsid w:val="00264184"/>
    <w:rsid w:val="0027558F"/>
    <w:rsid w:val="002808FB"/>
    <w:rsid w:val="002970FE"/>
    <w:rsid w:val="002A5290"/>
    <w:rsid w:val="002A58D8"/>
    <w:rsid w:val="002A5DA3"/>
    <w:rsid w:val="002B0091"/>
    <w:rsid w:val="002C47EF"/>
    <w:rsid w:val="002D65DB"/>
    <w:rsid w:val="002E4788"/>
    <w:rsid w:val="003028C1"/>
    <w:rsid w:val="00317A62"/>
    <w:rsid w:val="00330397"/>
    <w:rsid w:val="00343FCC"/>
    <w:rsid w:val="0037042B"/>
    <w:rsid w:val="00372B3B"/>
    <w:rsid w:val="00383AFA"/>
    <w:rsid w:val="00390118"/>
    <w:rsid w:val="003A40CD"/>
    <w:rsid w:val="003B07C3"/>
    <w:rsid w:val="003B1851"/>
    <w:rsid w:val="003C2385"/>
    <w:rsid w:val="003D060D"/>
    <w:rsid w:val="003D7519"/>
    <w:rsid w:val="003E4EE1"/>
    <w:rsid w:val="003E6ED2"/>
    <w:rsid w:val="004108E5"/>
    <w:rsid w:val="004118D0"/>
    <w:rsid w:val="00424D93"/>
    <w:rsid w:val="00467498"/>
    <w:rsid w:val="004858A5"/>
    <w:rsid w:val="004A5D5B"/>
    <w:rsid w:val="004F0697"/>
    <w:rsid w:val="004F3B09"/>
    <w:rsid w:val="005235E9"/>
    <w:rsid w:val="0054541C"/>
    <w:rsid w:val="0056254F"/>
    <w:rsid w:val="0058516E"/>
    <w:rsid w:val="00595636"/>
    <w:rsid w:val="005B4F94"/>
    <w:rsid w:val="005C42C8"/>
    <w:rsid w:val="005C4FE7"/>
    <w:rsid w:val="005C7D8D"/>
    <w:rsid w:val="005D3832"/>
    <w:rsid w:val="005D3F25"/>
    <w:rsid w:val="005E34B3"/>
    <w:rsid w:val="005E6747"/>
    <w:rsid w:val="005F0F16"/>
    <w:rsid w:val="00600F74"/>
    <w:rsid w:val="00602C84"/>
    <w:rsid w:val="00620AC4"/>
    <w:rsid w:val="00635467"/>
    <w:rsid w:val="00662915"/>
    <w:rsid w:val="0066406C"/>
    <w:rsid w:val="00667616"/>
    <w:rsid w:val="006762A3"/>
    <w:rsid w:val="00695DDB"/>
    <w:rsid w:val="006B4117"/>
    <w:rsid w:val="006C33E5"/>
    <w:rsid w:val="006C42BA"/>
    <w:rsid w:val="006C4830"/>
    <w:rsid w:val="006D4E12"/>
    <w:rsid w:val="006F680F"/>
    <w:rsid w:val="00703B2F"/>
    <w:rsid w:val="00722DAC"/>
    <w:rsid w:val="00735F77"/>
    <w:rsid w:val="00743B9C"/>
    <w:rsid w:val="007463D0"/>
    <w:rsid w:val="00765350"/>
    <w:rsid w:val="00770BD8"/>
    <w:rsid w:val="00770FB3"/>
    <w:rsid w:val="0078116F"/>
    <w:rsid w:val="00785634"/>
    <w:rsid w:val="00792E8E"/>
    <w:rsid w:val="007949E0"/>
    <w:rsid w:val="00796A36"/>
    <w:rsid w:val="007C1B52"/>
    <w:rsid w:val="007C690A"/>
    <w:rsid w:val="007D546F"/>
    <w:rsid w:val="007F74EC"/>
    <w:rsid w:val="008104A8"/>
    <w:rsid w:val="00813909"/>
    <w:rsid w:val="008203DD"/>
    <w:rsid w:val="00820861"/>
    <w:rsid w:val="00822D3F"/>
    <w:rsid w:val="00827FE8"/>
    <w:rsid w:val="00832597"/>
    <w:rsid w:val="00832F40"/>
    <w:rsid w:val="00835F9A"/>
    <w:rsid w:val="0084203C"/>
    <w:rsid w:val="008623A8"/>
    <w:rsid w:val="00890126"/>
    <w:rsid w:val="008927BB"/>
    <w:rsid w:val="00896400"/>
    <w:rsid w:val="008C00FE"/>
    <w:rsid w:val="008C31F1"/>
    <w:rsid w:val="008C37C0"/>
    <w:rsid w:val="008E2639"/>
    <w:rsid w:val="008F234A"/>
    <w:rsid w:val="008F6A27"/>
    <w:rsid w:val="009031BD"/>
    <w:rsid w:val="009078D2"/>
    <w:rsid w:val="009102FF"/>
    <w:rsid w:val="00915527"/>
    <w:rsid w:val="00917A16"/>
    <w:rsid w:val="00924AD7"/>
    <w:rsid w:val="0092698A"/>
    <w:rsid w:val="00927501"/>
    <w:rsid w:val="009426BE"/>
    <w:rsid w:val="00952DD3"/>
    <w:rsid w:val="00973CF1"/>
    <w:rsid w:val="00986691"/>
    <w:rsid w:val="009A45CF"/>
    <w:rsid w:val="009C3FD7"/>
    <w:rsid w:val="009D551B"/>
    <w:rsid w:val="009E0E04"/>
    <w:rsid w:val="00A04426"/>
    <w:rsid w:val="00A1207B"/>
    <w:rsid w:val="00A379FB"/>
    <w:rsid w:val="00A55B07"/>
    <w:rsid w:val="00A65CA9"/>
    <w:rsid w:val="00A7050D"/>
    <w:rsid w:val="00AA503A"/>
    <w:rsid w:val="00AB3EAE"/>
    <w:rsid w:val="00AE01FE"/>
    <w:rsid w:val="00AF0759"/>
    <w:rsid w:val="00AF31BF"/>
    <w:rsid w:val="00AF4AA3"/>
    <w:rsid w:val="00AF50F9"/>
    <w:rsid w:val="00AF662C"/>
    <w:rsid w:val="00B04CE1"/>
    <w:rsid w:val="00B12F97"/>
    <w:rsid w:val="00B24402"/>
    <w:rsid w:val="00B37D49"/>
    <w:rsid w:val="00B51F6A"/>
    <w:rsid w:val="00B66D5A"/>
    <w:rsid w:val="00B6757F"/>
    <w:rsid w:val="00B75957"/>
    <w:rsid w:val="00B76C0C"/>
    <w:rsid w:val="00B77D5E"/>
    <w:rsid w:val="00B9319D"/>
    <w:rsid w:val="00B934A4"/>
    <w:rsid w:val="00BA09B4"/>
    <w:rsid w:val="00BB3B5E"/>
    <w:rsid w:val="00BC149A"/>
    <w:rsid w:val="00BC7E44"/>
    <w:rsid w:val="00BE26DC"/>
    <w:rsid w:val="00BE601F"/>
    <w:rsid w:val="00BF51EC"/>
    <w:rsid w:val="00C036F4"/>
    <w:rsid w:val="00C07815"/>
    <w:rsid w:val="00C166C6"/>
    <w:rsid w:val="00C3306F"/>
    <w:rsid w:val="00C36837"/>
    <w:rsid w:val="00C9092B"/>
    <w:rsid w:val="00CA455D"/>
    <w:rsid w:val="00CB57BD"/>
    <w:rsid w:val="00CC0EEB"/>
    <w:rsid w:val="00CC152A"/>
    <w:rsid w:val="00CD53C4"/>
    <w:rsid w:val="00CD72C9"/>
    <w:rsid w:val="00CF3B42"/>
    <w:rsid w:val="00CF4195"/>
    <w:rsid w:val="00CF63DF"/>
    <w:rsid w:val="00D0131D"/>
    <w:rsid w:val="00D01502"/>
    <w:rsid w:val="00D200B5"/>
    <w:rsid w:val="00D236DF"/>
    <w:rsid w:val="00D33CFA"/>
    <w:rsid w:val="00D77565"/>
    <w:rsid w:val="00D902F9"/>
    <w:rsid w:val="00DA2939"/>
    <w:rsid w:val="00DC2036"/>
    <w:rsid w:val="00DC705D"/>
    <w:rsid w:val="00DD697F"/>
    <w:rsid w:val="00DE1E25"/>
    <w:rsid w:val="00DF0117"/>
    <w:rsid w:val="00DF53EB"/>
    <w:rsid w:val="00E037C8"/>
    <w:rsid w:val="00E124F0"/>
    <w:rsid w:val="00E16433"/>
    <w:rsid w:val="00E4127A"/>
    <w:rsid w:val="00E46FD3"/>
    <w:rsid w:val="00E8604A"/>
    <w:rsid w:val="00E862AA"/>
    <w:rsid w:val="00E9684B"/>
    <w:rsid w:val="00EC2963"/>
    <w:rsid w:val="00ED6085"/>
    <w:rsid w:val="00EE5236"/>
    <w:rsid w:val="00EE61F4"/>
    <w:rsid w:val="00EF4D38"/>
    <w:rsid w:val="00EF75A6"/>
    <w:rsid w:val="00F05FAF"/>
    <w:rsid w:val="00F44F4A"/>
    <w:rsid w:val="00F456C9"/>
    <w:rsid w:val="00F45B5A"/>
    <w:rsid w:val="00F46FA2"/>
    <w:rsid w:val="00F49771"/>
    <w:rsid w:val="00F56620"/>
    <w:rsid w:val="00F64FA6"/>
    <w:rsid w:val="00F7057F"/>
    <w:rsid w:val="00F83798"/>
    <w:rsid w:val="00FB3EAE"/>
    <w:rsid w:val="00FD7258"/>
    <w:rsid w:val="00FE4509"/>
    <w:rsid w:val="0127CEF6"/>
    <w:rsid w:val="018F8CEA"/>
    <w:rsid w:val="0202C3B7"/>
    <w:rsid w:val="021453BF"/>
    <w:rsid w:val="024BC826"/>
    <w:rsid w:val="02D28BA1"/>
    <w:rsid w:val="03AE4691"/>
    <w:rsid w:val="03F92BC0"/>
    <w:rsid w:val="03FC98CA"/>
    <w:rsid w:val="04E10AA9"/>
    <w:rsid w:val="055B3714"/>
    <w:rsid w:val="05E1567E"/>
    <w:rsid w:val="060A2C63"/>
    <w:rsid w:val="06C5685A"/>
    <w:rsid w:val="06D3EC2A"/>
    <w:rsid w:val="06F00271"/>
    <w:rsid w:val="06FCDC92"/>
    <w:rsid w:val="07A5FCC4"/>
    <w:rsid w:val="07F8796A"/>
    <w:rsid w:val="081BF893"/>
    <w:rsid w:val="0832A31E"/>
    <w:rsid w:val="084938F3"/>
    <w:rsid w:val="0AA579DA"/>
    <w:rsid w:val="0B06F832"/>
    <w:rsid w:val="0B79F6B3"/>
    <w:rsid w:val="0C7D9E4F"/>
    <w:rsid w:val="0D246EC9"/>
    <w:rsid w:val="0DB2C94F"/>
    <w:rsid w:val="0DC3C981"/>
    <w:rsid w:val="0E624546"/>
    <w:rsid w:val="0EAA460C"/>
    <w:rsid w:val="10941DD1"/>
    <w:rsid w:val="112661DF"/>
    <w:rsid w:val="11419275"/>
    <w:rsid w:val="11C37BB8"/>
    <w:rsid w:val="1263BB43"/>
    <w:rsid w:val="135C0D09"/>
    <w:rsid w:val="1409C10B"/>
    <w:rsid w:val="1477A230"/>
    <w:rsid w:val="14905B95"/>
    <w:rsid w:val="14B08382"/>
    <w:rsid w:val="1565369C"/>
    <w:rsid w:val="15ED3836"/>
    <w:rsid w:val="160F1556"/>
    <w:rsid w:val="1651351B"/>
    <w:rsid w:val="1695BB8D"/>
    <w:rsid w:val="16EB889A"/>
    <w:rsid w:val="19C63282"/>
    <w:rsid w:val="1A461C54"/>
    <w:rsid w:val="1A5FE29C"/>
    <w:rsid w:val="1AA020C8"/>
    <w:rsid w:val="1ABFF553"/>
    <w:rsid w:val="1BBF641F"/>
    <w:rsid w:val="1BDF938B"/>
    <w:rsid w:val="1BFBB2FD"/>
    <w:rsid w:val="1C5DFF7C"/>
    <w:rsid w:val="1C8B1201"/>
    <w:rsid w:val="1D026C3B"/>
    <w:rsid w:val="1D140B69"/>
    <w:rsid w:val="1DED8D72"/>
    <w:rsid w:val="1E4AB0B0"/>
    <w:rsid w:val="1E5B7C5B"/>
    <w:rsid w:val="1EDDD8DF"/>
    <w:rsid w:val="1F0A3522"/>
    <w:rsid w:val="1FB37406"/>
    <w:rsid w:val="1FBF7AF3"/>
    <w:rsid w:val="20415789"/>
    <w:rsid w:val="21085999"/>
    <w:rsid w:val="21585A99"/>
    <w:rsid w:val="21602A47"/>
    <w:rsid w:val="21B73DE4"/>
    <w:rsid w:val="21D7B100"/>
    <w:rsid w:val="22586C57"/>
    <w:rsid w:val="22D2611E"/>
    <w:rsid w:val="2399A99A"/>
    <w:rsid w:val="23FE7AB2"/>
    <w:rsid w:val="24EEDEA6"/>
    <w:rsid w:val="251A6FAC"/>
    <w:rsid w:val="254602CA"/>
    <w:rsid w:val="257D2BB2"/>
    <w:rsid w:val="25E7B40F"/>
    <w:rsid w:val="26073560"/>
    <w:rsid w:val="26759A8F"/>
    <w:rsid w:val="268C6772"/>
    <w:rsid w:val="26CA095A"/>
    <w:rsid w:val="272E3F19"/>
    <w:rsid w:val="27EA965F"/>
    <w:rsid w:val="2850CE8C"/>
    <w:rsid w:val="289665CC"/>
    <w:rsid w:val="28A606D1"/>
    <w:rsid w:val="28D1F21F"/>
    <w:rsid w:val="2A3661B4"/>
    <w:rsid w:val="2A450ED7"/>
    <w:rsid w:val="2AC4583B"/>
    <w:rsid w:val="2AC7501D"/>
    <w:rsid w:val="2AFB608D"/>
    <w:rsid w:val="2BEC6D36"/>
    <w:rsid w:val="2E0EEDAD"/>
    <w:rsid w:val="2EAEDDB6"/>
    <w:rsid w:val="2F08D6B8"/>
    <w:rsid w:val="2F1DC702"/>
    <w:rsid w:val="2F1E2C7F"/>
    <w:rsid w:val="2F54F93A"/>
    <w:rsid w:val="2F62CA73"/>
    <w:rsid w:val="2F6ACBDC"/>
    <w:rsid w:val="2F94EF49"/>
    <w:rsid w:val="309A133D"/>
    <w:rsid w:val="30B99763"/>
    <w:rsid w:val="31C617BF"/>
    <w:rsid w:val="31E06B27"/>
    <w:rsid w:val="32A3FB7E"/>
    <w:rsid w:val="345D6488"/>
    <w:rsid w:val="34AC9FD7"/>
    <w:rsid w:val="365C7452"/>
    <w:rsid w:val="374BDB66"/>
    <w:rsid w:val="376425BA"/>
    <w:rsid w:val="38D8ECE6"/>
    <w:rsid w:val="39BF65DA"/>
    <w:rsid w:val="3AF1EF6B"/>
    <w:rsid w:val="3B1AAB39"/>
    <w:rsid w:val="3B5B363B"/>
    <w:rsid w:val="3BF990B6"/>
    <w:rsid w:val="3C4674CF"/>
    <w:rsid w:val="3C67FB86"/>
    <w:rsid w:val="3CC96EF9"/>
    <w:rsid w:val="3D30B086"/>
    <w:rsid w:val="3E075885"/>
    <w:rsid w:val="3E448D91"/>
    <w:rsid w:val="3E4A14FC"/>
    <w:rsid w:val="3EAE4712"/>
    <w:rsid w:val="3EFB5C4A"/>
    <w:rsid w:val="3FBCE98B"/>
    <w:rsid w:val="3FCB436A"/>
    <w:rsid w:val="4008C0D4"/>
    <w:rsid w:val="407ACCC1"/>
    <w:rsid w:val="409A30CD"/>
    <w:rsid w:val="40E8F957"/>
    <w:rsid w:val="4131EE05"/>
    <w:rsid w:val="4203E52A"/>
    <w:rsid w:val="441D9149"/>
    <w:rsid w:val="45010289"/>
    <w:rsid w:val="456DB3FE"/>
    <w:rsid w:val="45F2E61C"/>
    <w:rsid w:val="4949266D"/>
    <w:rsid w:val="49DDAB30"/>
    <w:rsid w:val="49F60B31"/>
    <w:rsid w:val="4A543FD2"/>
    <w:rsid w:val="4A7D4285"/>
    <w:rsid w:val="4AAD6D1A"/>
    <w:rsid w:val="4B22B401"/>
    <w:rsid w:val="4B577EFF"/>
    <w:rsid w:val="4B5E92C3"/>
    <w:rsid w:val="4B60CD4B"/>
    <w:rsid w:val="4BD4BEA1"/>
    <w:rsid w:val="4E493FF7"/>
    <w:rsid w:val="5047A2DF"/>
    <w:rsid w:val="50B61EEE"/>
    <w:rsid w:val="50E316CB"/>
    <w:rsid w:val="514060FD"/>
    <w:rsid w:val="52600F84"/>
    <w:rsid w:val="52671A83"/>
    <w:rsid w:val="52A04855"/>
    <w:rsid w:val="53571884"/>
    <w:rsid w:val="53E0C784"/>
    <w:rsid w:val="53E3FC47"/>
    <w:rsid w:val="5490B06A"/>
    <w:rsid w:val="557FCCA8"/>
    <w:rsid w:val="558F2411"/>
    <w:rsid w:val="565279B8"/>
    <w:rsid w:val="56CB09FA"/>
    <w:rsid w:val="572E80A7"/>
    <w:rsid w:val="584B09D6"/>
    <w:rsid w:val="58EB0185"/>
    <w:rsid w:val="59218D93"/>
    <w:rsid w:val="5B25EADB"/>
    <w:rsid w:val="5B66D98E"/>
    <w:rsid w:val="5B916C58"/>
    <w:rsid w:val="5BA13722"/>
    <w:rsid w:val="5CDED75A"/>
    <w:rsid w:val="5CEE549E"/>
    <w:rsid w:val="5D4F6E07"/>
    <w:rsid w:val="5D77C723"/>
    <w:rsid w:val="5DFEDB3C"/>
    <w:rsid w:val="5E3800CF"/>
    <w:rsid w:val="5E75FD58"/>
    <w:rsid w:val="5E928659"/>
    <w:rsid w:val="5E92F5F0"/>
    <w:rsid w:val="5F7BA4CE"/>
    <w:rsid w:val="607C3B10"/>
    <w:rsid w:val="611BAE82"/>
    <w:rsid w:val="611F9B75"/>
    <w:rsid w:val="6153EC95"/>
    <w:rsid w:val="624C4876"/>
    <w:rsid w:val="63C88375"/>
    <w:rsid w:val="64A70130"/>
    <w:rsid w:val="64AFAA7B"/>
    <w:rsid w:val="66A8E02C"/>
    <w:rsid w:val="66E0D7F2"/>
    <w:rsid w:val="67B0B16B"/>
    <w:rsid w:val="68F4119E"/>
    <w:rsid w:val="69B11474"/>
    <w:rsid w:val="6AF814A0"/>
    <w:rsid w:val="6B72FEE3"/>
    <w:rsid w:val="6C2D77C6"/>
    <w:rsid w:val="6CB6735A"/>
    <w:rsid w:val="6CD99B3E"/>
    <w:rsid w:val="6DFE61F2"/>
    <w:rsid w:val="6E39DAD7"/>
    <w:rsid w:val="713273BA"/>
    <w:rsid w:val="7156E57D"/>
    <w:rsid w:val="717B56BD"/>
    <w:rsid w:val="7199E34C"/>
    <w:rsid w:val="725A1AB1"/>
    <w:rsid w:val="72636DFD"/>
    <w:rsid w:val="726CFC0C"/>
    <w:rsid w:val="72B14BBF"/>
    <w:rsid w:val="72DD77C5"/>
    <w:rsid w:val="73348B65"/>
    <w:rsid w:val="761E011A"/>
    <w:rsid w:val="76731B73"/>
    <w:rsid w:val="768A5F87"/>
    <w:rsid w:val="76A00D18"/>
    <w:rsid w:val="76E4D117"/>
    <w:rsid w:val="77C884E1"/>
    <w:rsid w:val="78169699"/>
    <w:rsid w:val="78FD0C34"/>
    <w:rsid w:val="791A7018"/>
    <w:rsid w:val="792BA95A"/>
    <w:rsid w:val="79B5B308"/>
    <w:rsid w:val="79B91723"/>
    <w:rsid w:val="7A15C5A3"/>
    <w:rsid w:val="7A98DC95"/>
    <w:rsid w:val="7AC779BB"/>
    <w:rsid w:val="7AE1153F"/>
    <w:rsid w:val="7AF446BF"/>
    <w:rsid w:val="7B4796FF"/>
    <w:rsid w:val="7B53BF12"/>
    <w:rsid w:val="7B876A66"/>
    <w:rsid w:val="7C4EC489"/>
    <w:rsid w:val="7C634A1C"/>
    <w:rsid w:val="7C90EDB2"/>
    <w:rsid w:val="7CCA7386"/>
    <w:rsid w:val="7D0D66B8"/>
    <w:rsid w:val="7E806BCC"/>
    <w:rsid w:val="7F474B21"/>
    <w:rsid w:val="7F80AFBD"/>
    <w:rsid w:val="7F9AEADE"/>
    <w:rsid w:val="7FE3C939"/>
    <w:rsid w:val="7FF596B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1C849"/>
  <w15:chartTrackingRefBased/>
  <w15:docId w15:val="{9C8D7F7D-EABF-436E-B29A-7CE39AA2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72C9"/>
    <w:pPr>
      <w:spacing w:after="0" w:line="240" w:lineRule="auto"/>
    </w:pPr>
    <w:rPr>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D72C9"/>
    <w:pPr>
      <w:ind w:left="720"/>
      <w:contextualSpacing/>
    </w:pPr>
  </w:style>
  <w:style w:type="paragraph" w:styleId="Normaallaadveeb">
    <w:name w:val="Normal (Web)"/>
    <w:basedOn w:val="Normaallaad"/>
    <w:uiPriority w:val="99"/>
    <w:unhideWhenUsed/>
    <w:rsid w:val="00372B3B"/>
    <w:pPr>
      <w:spacing w:before="240" w:after="100" w:afterAutospacing="1"/>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832597"/>
  </w:style>
  <w:style w:type="character" w:styleId="Kommentaariviide">
    <w:name w:val="annotation reference"/>
    <w:basedOn w:val="Liguvaikefont"/>
    <w:uiPriority w:val="99"/>
    <w:semiHidden/>
    <w:unhideWhenUsed/>
    <w:rsid w:val="00A7050D"/>
    <w:rPr>
      <w:sz w:val="16"/>
      <w:szCs w:val="16"/>
    </w:rPr>
  </w:style>
  <w:style w:type="paragraph" w:styleId="Kommentaaritekst">
    <w:name w:val="annotation text"/>
    <w:basedOn w:val="Normaallaad"/>
    <w:link w:val="KommentaaritekstMrk"/>
    <w:uiPriority w:val="99"/>
    <w:unhideWhenUsed/>
    <w:rsid w:val="00A7050D"/>
    <w:rPr>
      <w:sz w:val="20"/>
      <w:szCs w:val="20"/>
    </w:rPr>
  </w:style>
  <w:style w:type="character" w:customStyle="1" w:styleId="KommentaaritekstMrk">
    <w:name w:val="Kommentaari tekst Märk"/>
    <w:basedOn w:val="Liguvaikefont"/>
    <w:link w:val="Kommentaaritekst"/>
    <w:uiPriority w:val="99"/>
    <w:rsid w:val="00A7050D"/>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7050D"/>
    <w:rPr>
      <w:b/>
      <w:bCs/>
    </w:rPr>
  </w:style>
  <w:style w:type="character" w:customStyle="1" w:styleId="KommentaariteemaMrk">
    <w:name w:val="Kommentaari teema Märk"/>
    <w:basedOn w:val="KommentaaritekstMrk"/>
    <w:link w:val="Kommentaariteema"/>
    <w:uiPriority w:val="99"/>
    <w:semiHidden/>
    <w:rsid w:val="00A7050D"/>
    <w:rPr>
      <w:b/>
      <w:bCs/>
      <w:kern w:val="0"/>
      <w:sz w:val="20"/>
      <w:szCs w:val="20"/>
      <w14:ligatures w14:val="none"/>
    </w:rPr>
  </w:style>
  <w:style w:type="character" w:styleId="Mainimine">
    <w:name w:val="Mention"/>
    <w:basedOn w:val="Liguvaikefont"/>
    <w:uiPriority w:val="99"/>
    <w:unhideWhenUsed/>
    <w:rPr>
      <w:color w:val="2B579A"/>
      <w:shd w:val="clear" w:color="auto" w:fill="E6E6E6"/>
    </w:rPr>
  </w:style>
  <w:style w:type="paragraph" w:styleId="Redaktsioon">
    <w:name w:val="Revision"/>
    <w:hidden/>
    <w:uiPriority w:val="99"/>
    <w:semiHidden/>
    <w:rsid w:val="008C37C0"/>
    <w:pPr>
      <w:spacing w:after="0" w:line="240" w:lineRule="auto"/>
    </w:pPr>
    <w:rPr>
      <w:kern w:val="0"/>
      <w14:ligatures w14:val="none"/>
    </w:rPr>
  </w:style>
  <w:style w:type="character" w:customStyle="1" w:styleId="mm">
    <w:name w:val="mm"/>
    <w:basedOn w:val="Liguvaikefont"/>
    <w:rsid w:val="00151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07D57C43AD604387FA5746CC95A351" ma:contentTypeVersion="4" ma:contentTypeDescription="Create a new document." ma:contentTypeScope="" ma:versionID="1e72f6d36bd9b38fcf894213f72fc7f6">
  <xsd:schema xmlns:xsd="http://www.w3.org/2001/XMLSchema" xmlns:xs="http://www.w3.org/2001/XMLSchema" xmlns:p="http://schemas.microsoft.com/office/2006/metadata/properties" xmlns:ns2="31c8aa14-0b0e-4d3a-878c-0fa05ffd97c0" targetNamespace="http://schemas.microsoft.com/office/2006/metadata/properties" ma:root="true" ma:fieldsID="833f5af237568e40bfc798de040be2e1" ns2:_="">
    <xsd:import namespace="31c8aa14-0b0e-4d3a-878c-0fa05ffd97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c8aa14-0b0e-4d3a-878c-0fa05ffd97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6CE8F4-6CFD-4C3D-BA64-DC5BF328F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c8aa14-0b0e-4d3a-878c-0fa05ffd9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69E21D-8648-46B0-BB25-ED03F92DDD86}">
  <ds:schemaRefs>
    <ds:schemaRef ds:uri="http://schemas.microsoft.com/sharepoint/v3/contenttype/forms"/>
  </ds:schemaRefs>
</ds:datastoreItem>
</file>

<file path=customXml/itemProps3.xml><?xml version="1.0" encoding="utf-8"?>
<ds:datastoreItem xmlns:ds="http://schemas.openxmlformats.org/officeDocument/2006/customXml" ds:itemID="{36E675F0-6FEC-4CF4-9DF2-629C1C060B3A}">
  <ds:schemaRefs>
    <ds:schemaRef ds:uri="http://schemas.openxmlformats.org/officeDocument/2006/bibliography"/>
  </ds:schemaRefs>
</ds:datastoreItem>
</file>

<file path=customXml/itemProps4.xml><?xml version="1.0" encoding="utf-8"?>
<ds:datastoreItem xmlns:ds="http://schemas.openxmlformats.org/officeDocument/2006/customXml" ds:itemID="{A8EC37E9-0EFE-421D-B9E8-CA7271F8A4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2292</Words>
  <Characters>13297</Characters>
  <Application>Microsoft Office Word</Application>
  <DocSecurity>0</DocSecurity>
  <Lines>110</Lines>
  <Paragraphs>31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Maaeluministeerium</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Raidme</dc:creator>
  <cp:keywords/>
  <dc:description/>
  <cp:lastModifiedBy>Mari Käbi</cp:lastModifiedBy>
  <cp:revision>4</cp:revision>
  <cp:lastPrinted>2024-04-15T14:19:00Z</cp:lastPrinted>
  <dcterms:created xsi:type="dcterms:W3CDTF">2024-05-13T14:11:00Z</dcterms:created>
  <dcterms:modified xsi:type="dcterms:W3CDTF">2024-05-15T07:01:00Z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0x0101003907D57C43AD604387FA5746CC95A351</vt:lpwstr>
  </property>
</Properties>
</file>